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3DF0E" w14:textId="77777777" w:rsidR="008513D6" w:rsidRPr="001528C4" w:rsidRDefault="008513D6" w:rsidP="008513D6">
      <w:pPr>
        <w:spacing w:after="200"/>
        <w:rPr>
          <w:rFonts w:ascii="Times New Roman" w:eastAsia="Cambria" w:hAnsi="Times New Roman" w:cs="Times New Roman"/>
          <w:b/>
        </w:rPr>
      </w:pPr>
      <w:r w:rsidRPr="001528C4">
        <w:rPr>
          <w:rFonts w:ascii="Times New Roman" w:eastAsia="Cambria" w:hAnsi="Times New Roman" w:cs="Times New Roman"/>
          <w:b/>
        </w:rPr>
        <w:t xml:space="preserve">PI Name: </w:t>
      </w:r>
      <w:r w:rsidRPr="001528C4">
        <w:rPr>
          <w:rFonts w:ascii="Times New Roman" w:eastAsia="Cambria" w:hAnsi="Times New Roman" w:cs="Times New Roman"/>
        </w:rPr>
        <w:t>Roberto Leon</w:t>
      </w:r>
    </w:p>
    <w:p w14:paraId="1BD0FE8B" w14:textId="77777777" w:rsidR="008513D6" w:rsidRPr="001528C4" w:rsidRDefault="008513D6" w:rsidP="008513D6">
      <w:pPr>
        <w:spacing w:after="200"/>
        <w:rPr>
          <w:rFonts w:ascii="Times New Roman" w:eastAsia="Cambria" w:hAnsi="Times New Roman" w:cs="Times New Roman"/>
        </w:rPr>
      </w:pPr>
      <w:r w:rsidRPr="001528C4">
        <w:rPr>
          <w:rFonts w:ascii="Times New Roman" w:eastAsia="Cambria" w:hAnsi="Times New Roman" w:cs="Times New Roman"/>
          <w:b/>
        </w:rPr>
        <w:t>Science Education Title</w:t>
      </w:r>
      <w:r w:rsidRPr="001528C4">
        <w:rPr>
          <w:rFonts w:ascii="Times New Roman" w:eastAsia="Cambria" w:hAnsi="Times New Roman" w:cs="Times New Roman"/>
        </w:rPr>
        <w:t xml:space="preserve">: </w:t>
      </w:r>
      <w:r w:rsidR="003908CC" w:rsidRPr="001528C4">
        <w:rPr>
          <w:rFonts w:ascii="Times New Roman" w:eastAsia="Cambria" w:hAnsi="Times New Roman" w:cs="Times New Roman"/>
        </w:rPr>
        <w:t xml:space="preserve">Tests on </w:t>
      </w:r>
      <w:r w:rsidR="006A064E" w:rsidRPr="001528C4">
        <w:rPr>
          <w:rFonts w:ascii="Times New Roman" w:eastAsia="Cambria" w:hAnsi="Times New Roman" w:cs="Times New Roman"/>
        </w:rPr>
        <w:t>Wood</w:t>
      </w:r>
    </w:p>
    <w:p w14:paraId="3BC1E7E6" w14:textId="77777777" w:rsidR="008513D6" w:rsidRPr="001528C4" w:rsidRDefault="008513D6" w:rsidP="008513D6">
      <w:pPr>
        <w:spacing w:after="200"/>
        <w:rPr>
          <w:rFonts w:ascii="Times New Roman" w:eastAsia="Cambria" w:hAnsi="Times New Roman" w:cs="Times New Roman"/>
        </w:rPr>
      </w:pPr>
      <w:r w:rsidRPr="001528C4">
        <w:rPr>
          <w:rFonts w:ascii="Times New Roman" w:eastAsia="Cambria" w:hAnsi="Times New Roman" w:cs="Times New Roman"/>
          <w:b/>
        </w:rPr>
        <w:t>Overview:</w:t>
      </w:r>
    </w:p>
    <w:p w14:paraId="18EA2E63" w14:textId="77777777" w:rsidR="00B20FAB" w:rsidRPr="001528C4" w:rsidRDefault="00B20FAB" w:rsidP="00B20FAB">
      <w:pPr>
        <w:tabs>
          <w:tab w:val="left" w:pos="-720"/>
        </w:tabs>
        <w:suppressAutoHyphens/>
        <w:spacing w:line="240" w:lineRule="atLeast"/>
        <w:jc w:val="both"/>
        <w:rPr>
          <w:rFonts w:ascii="Times New Roman" w:hAnsi="Times New Roman" w:cs="Times New Roman"/>
          <w:spacing w:val="-2"/>
        </w:rPr>
      </w:pPr>
      <w:r w:rsidRPr="001528C4">
        <w:rPr>
          <w:rFonts w:ascii="Times New Roman" w:hAnsi="Times New Roman" w:cs="Times New Roman"/>
          <w:spacing w:val="-2"/>
        </w:rPr>
        <w:t xml:space="preserve">Wood is a ubiquitous material </w:t>
      </w:r>
      <w:r w:rsidR="001528C4">
        <w:rPr>
          <w:rFonts w:ascii="Times New Roman" w:hAnsi="Times New Roman" w:cs="Times New Roman"/>
          <w:spacing w:val="-2"/>
        </w:rPr>
        <w:t>that</w:t>
      </w:r>
      <w:r w:rsidRPr="001528C4">
        <w:rPr>
          <w:rFonts w:ascii="Times New Roman" w:hAnsi="Times New Roman" w:cs="Times New Roman"/>
          <w:spacing w:val="-2"/>
        </w:rPr>
        <w:t xml:space="preserve"> has been used in construction from the earliest times.  Wood is a renewable, sustainable material with great aesthetic value (Figure 1). </w:t>
      </w:r>
      <w:r w:rsidR="001528C4">
        <w:rPr>
          <w:rFonts w:ascii="Times New Roman" w:hAnsi="Times New Roman" w:cs="Times New Roman"/>
          <w:spacing w:val="-2"/>
        </w:rPr>
        <w:t>Today, t</w:t>
      </w:r>
      <w:r w:rsidRPr="001528C4">
        <w:rPr>
          <w:rFonts w:ascii="Times New Roman" w:hAnsi="Times New Roman" w:cs="Times New Roman"/>
          <w:spacing w:val="-2"/>
        </w:rPr>
        <w:t>here are probably more buildings constructed with wood than any other structural material.  Many of these buildings are single</w:t>
      </w:r>
      <w:r w:rsidRPr="001528C4">
        <w:rPr>
          <w:rFonts w:ascii="Times New Roman" w:hAnsi="Times New Roman" w:cs="Times New Roman"/>
          <w:spacing w:val="-2"/>
        </w:rPr>
        <w:noBreakHyphen/>
        <w:t>family residences, but many larger apartment buildings</w:t>
      </w:r>
      <w:r w:rsidR="001528C4">
        <w:rPr>
          <w:rFonts w:ascii="Times New Roman" w:hAnsi="Times New Roman" w:cs="Times New Roman"/>
          <w:spacing w:val="-2"/>
        </w:rPr>
        <w:t>,</w:t>
      </w:r>
      <w:r w:rsidRPr="001528C4">
        <w:rPr>
          <w:rFonts w:ascii="Times New Roman" w:hAnsi="Times New Roman" w:cs="Times New Roman"/>
          <w:spacing w:val="-2"/>
        </w:rPr>
        <w:t xml:space="preserve"> as well as commercial and industrial buildings</w:t>
      </w:r>
      <w:r w:rsidR="001528C4">
        <w:rPr>
          <w:rFonts w:ascii="Times New Roman" w:hAnsi="Times New Roman" w:cs="Times New Roman"/>
          <w:spacing w:val="-2"/>
        </w:rPr>
        <w:t>,</w:t>
      </w:r>
      <w:r w:rsidRPr="001528C4">
        <w:rPr>
          <w:rFonts w:ascii="Times New Roman" w:hAnsi="Times New Roman" w:cs="Times New Roman"/>
          <w:spacing w:val="-2"/>
        </w:rPr>
        <w:t xml:space="preserve"> also use wood framing.</w:t>
      </w:r>
    </w:p>
    <w:p w14:paraId="6B02388B" w14:textId="77777777" w:rsidR="00B20FAB" w:rsidRPr="001528C4" w:rsidRDefault="00B20FAB" w:rsidP="001C7105">
      <w:pPr>
        <w:tabs>
          <w:tab w:val="left" w:pos="-720"/>
        </w:tabs>
        <w:suppressAutoHyphens/>
        <w:spacing w:line="240" w:lineRule="atLeast"/>
        <w:jc w:val="center"/>
        <w:rPr>
          <w:rFonts w:ascii="Times New Roman" w:hAnsi="Times New Roman" w:cs="Times New Roman"/>
          <w:i/>
          <w:spacing w:val="-2"/>
        </w:rPr>
      </w:pPr>
      <w:r w:rsidRPr="001528C4">
        <w:rPr>
          <w:rFonts w:ascii="Times New Roman" w:hAnsi="Times New Roman" w:cs="Times New Roman"/>
          <w:i/>
          <w:spacing w:val="-2"/>
        </w:rPr>
        <w:t xml:space="preserve">Figure 1 – </w:t>
      </w:r>
      <w:r w:rsidR="001C7105" w:rsidRPr="001528C4">
        <w:rPr>
          <w:rFonts w:ascii="Times New Roman" w:hAnsi="Times New Roman" w:cs="Times New Roman"/>
          <w:i/>
          <w:spacing w:val="-2"/>
        </w:rPr>
        <w:t>Norwegian</w:t>
      </w:r>
      <w:r w:rsidRPr="001528C4">
        <w:rPr>
          <w:rFonts w:ascii="Times New Roman" w:hAnsi="Times New Roman" w:cs="Times New Roman"/>
          <w:i/>
          <w:spacing w:val="-2"/>
        </w:rPr>
        <w:t xml:space="preserve"> Pavilion at </w:t>
      </w:r>
      <w:r w:rsidR="001528C4">
        <w:rPr>
          <w:rFonts w:ascii="Times New Roman" w:hAnsi="Times New Roman" w:cs="Times New Roman"/>
          <w:i/>
          <w:spacing w:val="-2"/>
        </w:rPr>
        <w:t xml:space="preserve">the </w:t>
      </w:r>
      <w:r w:rsidRPr="001528C4">
        <w:rPr>
          <w:rFonts w:ascii="Times New Roman" w:hAnsi="Times New Roman" w:cs="Times New Roman"/>
          <w:i/>
          <w:spacing w:val="-2"/>
        </w:rPr>
        <w:t>Shanghai 201</w:t>
      </w:r>
      <w:r w:rsidR="001C7105" w:rsidRPr="001528C4">
        <w:rPr>
          <w:rFonts w:ascii="Times New Roman" w:hAnsi="Times New Roman" w:cs="Times New Roman"/>
          <w:i/>
          <w:spacing w:val="-2"/>
        </w:rPr>
        <w:t>0</w:t>
      </w:r>
      <w:r w:rsidRPr="001528C4">
        <w:rPr>
          <w:rFonts w:ascii="Times New Roman" w:hAnsi="Times New Roman" w:cs="Times New Roman"/>
          <w:i/>
          <w:spacing w:val="-2"/>
        </w:rPr>
        <w:t xml:space="preserve"> World Expos</w:t>
      </w:r>
      <w:r w:rsidR="001C7105" w:rsidRPr="001528C4">
        <w:rPr>
          <w:rFonts w:ascii="Times New Roman" w:hAnsi="Times New Roman" w:cs="Times New Roman"/>
          <w:i/>
          <w:spacing w:val="-2"/>
        </w:rPr>
        <w:t>i</w:t>
      </w:r>
      <w:r w:rsidRPr="001528C4">
        <w:rPr>
          <w:rFonts w:ascii="Times New Roman" w:hAnsi="Times New Roman" w:cs="Times New Roman"/>
          <w:i/>
          <w:spacing w:val="-2"/>
        </w:rPr>
        <w:t>tion</w:t>
      </w:r>
    </w:p>
    <w:p w14:paraId="4F402F9F" w14:textId="77777777" w:rsidR="00B20FAB" w:rsidRPr="001528C4" w:rsidRDefault="00B20FAB" w:rsidP="00B20FAB">
      <w:pPr>
        <w:tabs>
          <w:tab w:val="left" w:pos="-720"/>
        </w:tabs>
        <w:suppressAutoHyphens/>
        <w:spacing w:line="240" w:lineRule="atLeast"/>
        <w:jc w:val="both"/>
        <w:rPr>
          <w:rFonts w:ascii="Times New Roman" w:hAnsi="Times New Roman" w:cs="Times New Roman"/>
          <w:spacing w:val="-2"/>
        </w:rPr>
      </w:pPr>
      <w:r w:rsidRPr="001528C4">
        <w:rPr>
          <w:rFonts w:ascii="Times New Roman" w:hAnsi="Times New Roman" w:cs="Times New Roman"/>
          <w:spacing w:val="-2"/>
        </w:rPr>
        <w:t xml:space="preserve">The widespread use of wood in construction has </w:t>
      </w:r>
      <w:r w:rsidR="001528C4">
        <w:rPr>
          <w:rFonts w:ascii="Times New Roman" w:hAnsi="Times New Roman" w:cs="Times New Roman"/>
          <w:spacing w:val="-2"/>
        </w:rPr>
        <w:t xml:space="preserve">appeal from </w:t>
      </w:r>
      <w:r w:rsidRPr="001528C4">
        <w:rPr>
          <w:rFonts w:ascii="Times New Roman" w:hAnsi="Times New Roman" w:cs="Times New Roman"/>
          <w:spacing w:val="-2"/>
        </w:rPr>
        <w:t>both an economic and aesthetic basis.  The ability to construct wood buildings with a minimal amount of equipment has kept the cost of wood</w:t>
      </w:r>
      <w:r w:rsidRPr="001528C4">
        <w:rPr>
          <w:rFonts w:ascii="Times New Roman" w:hAnsi="Times New Roman" w:cs="Times New Roman"/>
          <w:spacing w:val="-2"/>
        </w:rPr>
        <w:noBreakHyphen/>
        <w:t>frame buildings competitive with other types of construction.  On the other hand, where architectural considerations are important, the beauty and warmth of exposed wood is difficult to match with other materials.</w:t>
      </w:r>
    </w:p>
    <w:p w14:paraId="6C6FBBCE" w14:textId="6C65D459" w:rsidR="001C7105" w:rsidRPr="001528C4" w:rsidRDefault="0028504D" w:rsidP="0028504D">
      <w:pPr>
        <w:spacing w:before="0" w:after="0"/>
        <w:jc w:val="both"/>
        <w:rPr>
          <w:rFonts w:ascii="Times New Roman" w:eastAsia="Times New Roman" w:hAnsi="Times New Roman" w:cs="Times New Roman"/>
          <w:lang w:eastAsia="ko-KR"/>
        </w:rPr>
      </w:pPr>
      <w:r w:rsidRPr="001528C4">
        <w:rPr>
          <w:rFonts w:ascii="Times New Roman" w:eastAsia="Times New Roman" w:hAnsi="Times New Roman" w:cs="Times New Roman"/>
          <w:lang w:eastAsia="ko-KR"/>
        </w:rPr>
        <w:t>The obje</w:t>
      </w:r>
      <w:r w:rsidR="001528C4">
        <w:rPr>
          <w:rFonts w:ascii="Times New Roman" w:eastAsia="Times New Roman" w:hAnsi="Times New Roman" w:cs="Times New Roman"/>
          <w:lang w:eastAsia="ko-KR"/>
        </w:rPr>
        <w:t>ctives of this experiment are</w:t>
      </w:r>
      <w:r w:rsidRPr="001528C4">
        <w:rPr>
          <w:rFonts w:ascii="Times New Roman" w:eastAsia="Times New Roman" w:hAnsi="Times New Roman" w:cs="Times New Roman"/>
          <w:lang w:eastAsia="ko-KR"/>
        </w:rPr>
        <w:t xml:space="preserve"> to </w:t>
      </w:r>
      <w:r w:rsidR="00015B6D" w:rsidRPr="001528C4">
        <w:rPr>
          <w:rFonts w:ascii="Times New Roman" w:eastAsia="Times New Roman" w:hAnsi="Times New Roman" w:cs="Times New Roman"/>
          <w:lang w:eastAsia="ko-KR"/>
        </w:rPr>
        <w:t xml:space="preserve">conduct </w:t>
      </w:r>
      <w:r w:rsidR="001C7105" w:rsidRPr="001528C4">
        <w:rPr>
          <w:rFonts w:ascii="Times New Roman" w:eastAsia="Times New Roman" w:hAnsi="Times New Roman" w:cs="Times New Roman"/>
          <w:lang w:eastAsia="ko-KR"/>
        </w:rPr>
        <w:t xml:space="preserve">tensile and </w:t>
      </w:r>
      <w:r w:rsidR="00015B6D" w:rsidRPr="001528C4">
        <w:rPr>
          <w:rFonts w:ascii="Times New Roman" w:eastAsia="Times New Roman" w:hAnsi="Times New Roman" w:cs="Times New Roman"/>
          <w:lang w:eastAsia="ko-KR"/>
        </w:rPr>
        <w:t xml:space="preserve">compressive tests </w:t>
      </w:r>
      <w:r w:rsidR="001C7105" w:rsidRPr="001528C4">
        <w:rPr>
          <w:rFonts w:ascii="Times New Roman" w:eastAsia="Times New Roman" w:hAnsi="Times New Roman" w:cs="Times New Roman"/>
          <w:lang w:eastAsia="ko-KR"/>
        </w:rPr>
        <w:t>on three types of wood to investigate their stress-strain behavior</w:t>
      </w:r>
      <w:r w:rsidR="00015B6D" w:rsidRPr="001528C4">
        <w:rPr>
          <w:rFonts w:ascii="Times New Roman" w:eastAsia="Times New Roman" w:hAnsi="Times New Roman" w:cs="Times New Roman"/>
          <w:lang w:eastAsia="ko-KR"/>
        </w:rPr>
        <w:t xml:space="preserve">, </w:t>
      </w:r>
      <w:r w:rsidR="001528C4">
        <w:rPr>
          <w:rFonts w:ascii="Times New Roman" w:eastAsia="Times New Roman" w:hAnsi="Times New Roman" w:cs="Times New Roman"/>
          <w:lang w:eastAsia="ko-KR"/>
        </w:rPr>
        <w:t>and</w:t>
      </w:r>
      <w:r w:rsidR="00015B6D" w:rsidRPr="001528C4">
        <w:rPr>
          <w:rFonts w:ascii="Times New Roman" w:eastAsia="Times New Roman" w:hAnsi="Times New Roman" w:cs="Times New Roman"/>
          <w:lang w:eastAsia="ko-KR"/>
        </w:rPr>
        <w:t xml:space="preserve"> </w:t>
      </w:r>
      <w:r w:rsidR="001C7105" w:rsidRPr="001528C4">
        <w:rPr>
          <w:rFonts w:ascii="Times New Roman" w:eastAsia="Times New Roman" w:hAnsi="Times New Roman" w:cs="Times New Roman"/>
          <w:lang w:eastAsia="ko-KR"/>
        </w:rPr>
        <w:t>to conduct a four-point bending test on a wood beam to ascertain its flexural performance.</w:t>
      </w:r>
      <w:r w:rsidR="004709BB">
        <w:rPr>
          <w:rFonts w:ascii="Times New Roman" w:eastAsia="Times New Roman" w:hAnsi="Times New Roman" w:cs="Times New Roman"/>
          <w:lang w:eastAsia="ko-KR"/>
        </w:rPr>
        <w:t xml:space="preserve"> In a four-point bending test, a simply-supported beam is loaded with two equal point loads at its third points, resulting in a central portion with constant moment and zero shear.</w:t>
      </w:r>
      <w:r w:rsidR="007260BF">
        <w:rPr>
          <w:rFonts w:ascii="Times New Roman" w:eastAsia="Times New Roman" w:hAnsi="Times New Roman" w:cs="Times New Roman"/>
          <w:lang w:eastAsia="ko-KR"/>
        </w:rPr>
        <w:t xml:space="preserve"> This is an important test because wood structural elements are often used in floor systems and are thus primarily loaded by bending stresses.</w:t>
      </w:r>
    </w:p>
    <w:p w14:paraId="1584ADE6" w14:textId="77777777" w:rsidR="001C7105" w:rsidRPr="001528C4" w:rsidRDefault="001C7105" w:rsidP="0028504D">
      <w:pPr>
        <w:spacing w:before="0" w:after="0"/>
        <w:jc w:val="both"/>
        <w:rPr>
          <w:rFonts w:ascii="Times New Roman" w:eastAsia="Times New Roman" w:hAnsi="Times New Roman" w:cs="Times New Roman"/>
          <w:lang w:eastAsia="ko-KR"/>
        </w:rPr>
      </w:pPr>
    </w:p>
    <w:p w14:paraId="1E0FFEF0" w14:textId="77777777" w:rsidR="00D213BE" w:rsidRPr="001528C4" w:rsidRDefault="00D213BE" w:rsidP="001223E1">
      <w:pPr>
        <w:rPr>
          <w:rFonts w:ascii="Times New Roman" w:eastAsia="Times New Roman" w:hAnsi="Times New Roman" w:cs="Times New Roman"/>
          <w:b/>
        </w:rPr>
      </w:pPr>
      <w:r w:rsidRPr="001528C4">
        <w:rPr>
          <w:rFonts w:ascii="Times New Roman" w:eastAsia="Times New Roman" w:hAnsi="Times New Roman" w:cs="Times New Roman"/>
          <w:b/>
        </w:rPr>
        <w:t>Pr</w:t>
      </w:r>
      <w:r w:rsidR="001C6017" w:rsidRPr="001528C4">
        <w:rPr>
          <w:rFonts w:ascii="Times New Roman" w:eastAsia="Times New Roman" w:hAnsi="Times New Roman" w:cs="Times New Roman"/>
          <w:b/>
        </w:rPr>
        <w:t>inciples</w:t>
      </w:r>
      <w:r w:rsidRPr="001528C4">
        <w:rPr>
          <w:rFonts w:ascii="Times New Roman" w:eastAsia="Times New Roman" w:hAnsi="Times New Roman" w:cs="Times New Roman"/>
          <w:b/>
        </w:rPr>
        <w:t>:</w:t>
      </w:r>
    </w:p>
    <w:p w14:paraId="66B4015F" w14:textId="6C745C55" w:rsidR="001C7105" w:rsidRPr="001528C4" w:rsidRDefault="001C7105" w:rsidP="001C7105">
      <w:pPr>
        <w:tabs>
          <w:tab w:val="left" w:pos="-720"/>
        </w:tabs>
        <w:suppressAutoHyphens/>
        <w:spacing w:line="240" w:lineRule="atLeast"/>
        <w:jc w:val="both"/>
        <w:rPr>
          <w:rFonts w:ascii="Times New Roman" w:hAnsi="Times New Roman" w:cs="Times New Roman"/>
          <w:spacing w:val="-2"/>
        </w:rPr>
      </w:pPr>
      <w:r w:rsidRPr="001528C4">
        <w:rPr>
          <w:rFonts w:ascii="Times New Roman" w:hAnsi="Times New Roman" w:cs="Times New Roman"/>
          <w:spacing w:val="-2"/>
        </w:rPr>
        <w:t>Wood is composed of elongated, round, or rectangular tube</w:t>
      </w:r>
      <w:r w:rsidR="001528C4">
        <w:rPr>
          <w:rFonts w:ascii="Times New Roman" w:hAnsi="Times New Roman" w:cs="Times New Roman"/>
          <w:spacing w:val="-2"/>
        </w:rPr>
        <w:t>-</w:t>
      </w:r>
      <w:r w:rsidRPr="001528C4">
        <w:rPr>
          <w:rFonts w:ascii="Times New Roman" w:hAnsi="Times New Roman" w:cs="Times New Roman"/>
          <w:spacing w:val="-2"/>
        </w:rPr>
        <w:t>like cells</w:t>
      </w:r>
      <w:r w:rsidR="00563F85">
        <w:rPr>
          <w:rFonts w:ascii="Times New Roman" w:hAnsi="Times New Roman" w:cs="Times New Roman"/>
          <w:spacing w:val="-2"/>
        </w:rPr>
        <w:t xml:space="preserve"> (</w:t>
      </w:r>
      <w:r w:rsidR="00563F85" w:rsidRPr="007260BF">
        <w:rPr>
          <w:rFonts w:ascii="Times New Roman" w:hAnsi="Times New Roman" w:cs="Times New Roman"/>
          <w:spacing w:val="-2"/>
        </w:rPr>
        <w:t xml:space="preserve">Figure </w:t>
      </w:r>
      <w:r w:rsidR="00563F85" w:rsidRPr="009909AA">
        <w:rPr>
          <w:rFonts w:ascii="Times New Roman" w:hAnsi="Times New Roman" w:cs="Times New Roman"/>
          <w:i/>
          <w:spacing w:val="-2"/>
        </w:rPr>
        <w:t>2</w:t>
      </w:r>
      <w:r w:rsidR="00563F85">
        <w:rPr>
          <w:rFonts w:ascii="Times New Roman" w:hAnsi="Times New Roman" w:cs="Times New Roman"/>
          <w:spacing w:val="-2"/>
        </w:rPr>
        <w:t>)</w:t>
      </w:r>
      <w:r w:rsidRPr="001528C4">
        <w:rPr>
          <w:rFonts w:ascii="Times New Roman" w:hAnsi="Times New Roman" w:cs="Times New Roman"/>
          <w:spacing w:val="-2"/>
        </w:rPr>
        <w:t xml:space="preserve">.  These cells are much longer </w:t>
      </w:r>
      <w:r w:rsidR="000C0719">
        <w:rPr>
          <w:rFonts w:ascii="Times New Roman" w:hAnsi="Times New Roman" w:cs="Times New Roman"/>
          <w:spacing w:val="-2"/>
        </w:rPr>
        <w:t xml:space="preserve">(2-4 mm) </w:t>
      </w:r>
      <w:r w:rsidRPr="001528C4">
        <w:rPr>
          <w:rFonts w:ascii="Times New Roman" w:hAnsi="Times New Roman" w:cs="Times New Roman"/>
          <w:spacing w:val="-2"/>
        </w:rPr>
        <w:t>than they are wide</w:t>
      </w:r>
      <w:r w:rsidR="000C0719">
        <w:rPr>
          <w:rFonts w:ascii="Times New Roman" w:hAnsi="Times New Roman" w:cs="Times New Roman"/>
          <w:spacing w:val="-2"/>
        </w:rPr>
        <w:t xml:space="preserve"> (20-40 </w:t>
      </w:r>
      <w:r w:rsidR="000C0719">
        <w:rPr>
          <w:rFonts w:ascii="Times New Roman" w:hAnsi="Times New Roman" w:cs="Times New Roman"/>
          <w:spacing w:val="-2"/>
        </w:rPr>
        <w:sym w:font="Symbol" w:char="F06D"/>
      </w:r>
      <w:r w:rsidR="000C0719">
        <w:rPr>
          <w:rFonts w:ascii="Times New Roman" w:hAnsi="Times New Roman" w:cs="Times New Roman"/>
          <w:spacing w:val="-2"/>
        </w:rPr>
        <w:t>m)</w:t>
      </w:r>
      <w:r w:rsidR="001528C4">
        <w:rPr>
          <w:rFonts w:ascii="Times New Roman" w:hAnsi="Times New Roman" w:cs="Times New Roman"/>
          <w:spacing w:val="-2"/>
        </w:rPr>
        <w:t>,</w:t>
      </w:r>
      <w:r w:rsidRPr="001528C4">
        <w:rPr>
          <w:rFonts w:ascii="Times New Roman" w:hAnsi="Times New Roman" w:cs="Times New Roman"/>
          <w:spacing w:val="-2"/>
        </w:rPr>
        <w:t xml:space="preserve"> </w:t>
      </w:r>
      <w:r w:rsidR="000C0719">
        <w:rPr>
          <w:rFonts w:ascii="Times New Roman" w:hAnsi="Times New Roman" w:cs="Times New Roman"/>
          <w:spacing w:val="-2"/>
        </w:rPr>
        <w:t>with</w:t>
      </w:r>
      <w:r w:rsidR="000C0719" w:rsidRPr="001528C4">
        <w:rPr>
          <w:rFonts w:ascii="Times New Roman" w:hAnsi="Times New Roman" w:cs="Times New Roman"/>
          <w:spacing w:val="-2"/>
        </w:rPr>
        <w:t xml:space="preserve"> </w:t>
      </w:r>
      <w:r w:rsidR="000C0719">
        <w:rPr>
          <w:rFonts w:ascii="Times New Roman" w:hAnsi="Times New Roman" w:cs="Times New Roman"/>
          <w:spacing w:val="-2"/>
        </w:rPr>
        <w:t xml:space="preserve">the </w:t>
      </w:r>
      <w:r w:rsidRPr="001528C4">
        <w:rPr>
          <w:rFonts w:ascii="Times New Roman" w:hAnsi="Times New Roman" w:cs="Times New Roman"/>
          <w:spacing w:val="-2"/>
        </w:rPr>
        <w:t xml:space="preserve">length of the cells </w:t>
      </w:r>
      <w:r w:rsidR="007260BF">
        <w:rPr>
          <w:rFonts w:ascii="Times New Roman" w:hAnsi="Times New Roman" w:cs="Times New Roman"/>
          <w:spacing w:val="-2"/>
        </w:rPr>
        <w:t xml:space="preserve">often </w:t>
      </w:r>
      <w:r w:rsidR="000C0719">
        <w:rPr>
          <w:rFonts w:ascii="Times New Roman" w:hAnsi="Times New Roman" w:cs="Times New Roman"/>
          <w:spacing w:val="-2"/>
        </w:rPr>
        <w:t>related to the</w:t>
      </w:r>
      <w:r w:rsidRPr="001528C4">
        <w:rPr>
          <w:rFonts w:ascii="Times New Roman" w:hAnsi="Times New Roman" w:cs="Times New Roman"/>
          <w:spacing w:val="-2"/>
        </w:rPr>
        <w:t xml:space="preserve"> length of the tree. </w:t>
      </w:r>
      <w:r w:rsidR="001528C4">
        <w:rPr>
          <w:rFonts w:ascii="Times New Roman" w:hAnsi="Times New Roman" w:cs="Times New Roman"/>
          <w:spacing w:val="-2"/>
        </w:rPr>
        <w:t>C</w:t>
      </w:r>
      <w:r w:rsidRPr="001528C4">
        <w:rPr>
          <w:rFonts w:ascii="Times New Roman" w:hAnsi="Times New Roman" w:cs="Times New Roman"/>
          <w:spacing w:val="-2"/>
        </w:rPr>
        <w:t>ell walls are made of cellulose (a polymer), with polymeric chains aligned in distinct directions in each of the layers that form the cell wall</w:t>
      </w:r>
      <w:r w:rsidR="00563F85">
        <w:rPr>
          <w:rFonts w:ascii="Times New Roman" w:hAnsi="Times New Roman" w:cs="Times New Roman"/>
          <w:spacing w:val="-2"/>
        </w:rPr>
        <w:t xml:space="preserve">. </w:t>
      </w:r>
      <w:r w:rsidR="00563F85" w:rsidRPr="00563F85">
        <w:rPr>
          <w:rFonts w:ascii="Times New Roman" w:hAnsi="Times New Roman" w:cs="Times New Roman"/>
          <w:spacing w:val="-2"/>
        </w:rPr>
        <w:t xml:space="preserve">In </w:t>
      </w:r>
      <w:r w:rsidRPr="00563F85">
        <w:rPr>
          <w:rFonts w:ascii="Times New Roman" w:hAnsi="Times New Roman" w:cs="Times New Roman"/>
          <w:spacing w:val="-2"/>
        </w:rPr>
        <w:t>Figure 2</w:t>
      </w:r>
      <w:r w:rsidR="00563F85">
        <w:rPr>
          <w:rFonts w:ascii="Times New Roman" w:hAnsi="Times New Roman" w:cs="Times New Roman"/>
          <w:spacing w:val="-2"/>
        </w:rPr>
        <w:t>, th</w:t>
      </w:r>
      <w:r w:rsidR="00563F85" w:rsidRPr="009909AA">
        <w:rPr>
          <w:rFonts w:ascii="Times New Roman" w:hAnsi="Times New Roman" w:cs="Times New Roman"/>
        </w:rPr>
        <w:t xml:space="preserve">e lines on the </w:t>
      </w:r>
      <w:r w:rsidR="007260BF">
        <w:rPr>
          <w:rFonts w:ascii="Times New Roman" w:hAnsi="Times New Roman" w:cs="Times New Roman"/>
        </w:rPr>
        <w:t xml:space="preserve">different components of the </w:t>
      </w:r>
      <w:r w:rsidR="00563F85" w:rsidRPr="009909AA">
        <w:rPr>
          <w:rFonts w:ascii="Times New Roman" w:hAnsi="Times New Roman" w:cs="Times New Roman"/>
        </w:rPr>
        <w:t xml:space="preserve">cell walls show approximate </w:t>
      </w:r>
      <w:r w:rsidR="007260BF">
        <w:rPr>
          <w:rFonts w:ascii="Times New Roman" w:hAnsi="Times New Roman" w:cs="Times New Roman"/>
        </w:rPr>
        <w:t xml:space="preserve">chain (or </w:t>
      </w:r>
      <w:proofErr w:type="spellStart"/>
      <w:r w:rsidR="007260BF">
        <w:rPr>
          <w:rFonts w:ascii="Times New Roman" w:hAnsi="Times New Roman" w:cs="Times New Roman"/>
        </w:rPr>
        <w:t>microfibil</w:t>
      </w:r>
      <w:proofErr w:type="spellEnd"/>
      <w:r w:rsidR="007260BF">
        <w:rPr>
          <w:rFonts w:ascii="Times New Roman" w:hAnsi="Times New Roman" w:cs="Times New Roman"/>
        </w:rPr>
        <w:t>)</w:t>
      </w:r>
      <w:r w:rsidR="00563F85" w:rsidRPr="009909AA">
        <w:rPr>
          <w:rFonts w:ascii="Times New Roman" w:hAnsi="Times New Roman" w:cs="Times New Roman"/>
        </w:rPr>
        <w:t xml:space="preserve"> alignment in each layer.</w:t>
      </w:r>
      <w:r w:rsidR="00563F85" w:rsidRPr="001528C4">
        <w:rPr>
          <w:rFonts w:ascii="Times New Roman" w:hAnsi="Times New Roman" w:cs="Times New Roman"/>
          <w:spacing w:val="-2"/>
        </w:rPr>
        <w:t xml:space="preserve">  </w:t>
      </w:r>
      <w:r w:rsidRPr="001528C4">
        <w:rPr>
          <w:rFonts w:ascii="Times New Roman" w:hAnsi="Times New Roman" w:cs="Times New Roman"/>
          <w:spacing w:val="-2"/>
        </w:rPr>
        <w:t xml:space="preserve">The middle wall, with its chains aligned </w:t>
      </w:r>
      <w:r w:rsidR="001528C4">
        <w:rPr>
          <w:rFonts w:ascii="Times New Roman" w:hAnsi="Times New Roman" w:cs="Times New Roman"/>
          <w:spacing w:val="-2"/>
        </w:rPr>
        <w:t>along</w:t>
      </w:r>
      <w:r w:rsidRPr="001528C4">
        <w:rPr>
          <w:rFonts w:ascii="Times New Roman" w:hAnsi="Times New Roman" w:cs="Times New Roman"/>
          <w:spacing w:val="-2"/>
        </w:rPr>
        <w:t xml:space="preserve"> the long</w:t>
      </w:r>
      <w:r w:rsidR="001528C4">
        <w:rPr>
          <w:rFonts w:ascii="Times New Roman" w:hAnsi="Times New Roman" w:cs="Times New Roman"/>
          <w:spacing w:val="-2"/>
        </w:rPr>
        <w:t>er</w:t>
      </w:r>
      <w:r w:rsidRPr="001528C4">
        <w:rPr>
          <w:rFonts w:ascii="Times New Roman" w:hAnsi="Times New Roman" w:cs="Times New Roman"/>
          <w:spacing w:val="-2"/>
        </w:rPr>
        <w:t xml:space="preserve"> </w:t>
      </w:r>
      <w:r w:rsidR="001528C4">
        <w:rPr>
          <w:rFonts w:ascii="Times New Roman" w:hAnsi="Times New Roman" w:cs="Times New Roman"/>
          <w:spacing w:val="-2"/>
        </w:rPr>
        <w:t>dimension</w:t>
      </w:r>
      <w:r w:rsidRPr="001528C4">
        <w:rPr>
          <w:rFonts w:ascii="Times New Roman" w:hAnsi="Times New Roman" w:cs="Times New Roman"/>
          <w:spacing w:val="-2"/>
        </w:rPr>
        <w:t xml:space="preserve"> of the cell, provides most of the strength</w:t>
      </w:r>
      <w:r w:rsidR="001528C4">
        <w:rPr>
          <w:rFonts w:ascii="Times New Roman" w:hAnsi="Times New Roman" w:cs="Times New Roman"/>
          <w:spacing w:val="-2"/>
        </w:rPr>
        <w:t xml:space="preserve"> to the cell</w:t>
      </w:r>
      <w:r w:rsidRPr="001528C4">
        <w:rPr>
          <w:rFonts w:ascii="Times New Roman" w:hAnsi="Times New Roman" w:cs="Times New Roman"/>
          <w:spacing w:val="-2"/>
        </w:rPr>
        <w:t xml:space="preserve">, </w:t>
      </w:r>
      <w:r w:rsidR="001528C4">
        <w:rPr>
          <w:rFonts w:ascii="Times New Roman" w:hAnsi="Times New Roman" w:cs="Times New Roman"/>
          <w:spacing w:val="-2"/>
        </w:rPr>
        <w:t>while</w:t>
      </w:r>
      <w:r w:rsidRPr="001528C4">
        <w:rPr>
          <w:rFonts w:ascii="Times New Roman" w:hAnsi="Times New Roman" w:cs="Times New Roman"/>
          <w:spacing w:val="-2"/>
        </w:rPr>
        <w:t xml:space="preserve"> the inner an</w:t>
      </w:r>
      <w:r w:rsidR="001528C4">
        <w:rPr>
          <w:rFonts w:ascii="Times New Roman" w:hAnsi="Times New Roman" w:cs="Times New Roman"/>
          <w:spacing w:val="-2"/>
        </w:rPr>
        <w:t>d outer wall’s di</w:t>
      </w:r>
      <w:r w:rsidRPr="001528C4">
        <w:rPr>
          <w:rFonts w:ascii="Times New Roman" w:hAnsi="Times New Roman" w:cs="Times New Roman"/>
          <w:spacing w:val="-2"/>
        </w:rPr>
        <w:t>agonal chains provid</w:t>
      </w:r>
      <w:r w:rsidR="001528C4">
        <w:rPr>
          <w:rFonts w:ascii="Times New Roman" w:hAnsi="Times New Roman" w:cs="Times New Roman"/>
          <w:spacing w:val="-2"/>
        </w:rPr>
        <w:t xml:space="preserve">e </w:t>
      </w:r>
      <w:r w:rsidRPr="001528C4">
        <w:rPr>
          <w:rFonts w:ascii="Times New Roman" w:hAnsi="Times New Roman" w:cs="Times New Roman"/>
          <w:spacing w:val="-2"/>
        </w:rPr>
        <w:t>stability</w:t>
      </w:r>
      <w:r w:rsidR="001528C4">
        <w:rPr>
          <w:rFonts w:ascii="Times New Roman" w:hAnsi="Times New Roman" w:cs="Times New Roman"/>
          <w:spacing w:val="-2"/>
        </w:rPr>
        <w:t>.</w:t>
      </w:r>
      <w:r w:rsidR="000C0719">
        <w:rPr>
          <w:rFonts w:ascii="Times New Roman" w:hAnsi="Times New Roman" w:cs="Times New Roman"/>
          <w:spacing w:val="-2"/>
        </w:rPr>
        <w:t xml:space="preserve"> </w:t>
      </w:r>
      <w:r w:rsidR="00835EB8">
        <w:rPr>
          <w:rFonts w:ascii="Times New Roman" w:hAnsi="Times New Roman" w:cs="Times New Roman"/>
          <w:spacing w:val="-2"/>
        </w:rPr>
        <w:t>The cell wall</w:t>
      </w:r>
      <w:r w:rsidR="000C0719">
        <w:rPr>
          <w:rFonts w:ascii="Times New Roman" w:hAnsi="Times New Roman" w:cs="Times New Roman"/>
          <w:spacing w:val="-2"/>
        </w:rPr>
        <w:t xml:space="preserve"> structure is semi-crystalline, with crystalline structures of 30-60 </w:t>
      </w:r>
      <w:r w:rsidR="000C0719">
        <w:rPr>
          <w:rFonts w:ascii="Times New Roman" w:hAnsi="Times New Roman" w:cs="Times New Roman"/>
          <w:spacing w:val="-2"/>
        </w:rPr>
        <w:sym w:font="Symbol" w:char="F06D"/>
      </w:r>
      <w:r w:rsidR="000C0719">
        <w:rPr>
          <w:rFonts w:ascii="Times New Roman" w:hAnsi="Times New Roman" w:cs="Times New Roman"/>
          <w:spacing w:val="-2"/>
        </w:rPr>
        <w:t xml:space="preserve">m </w:t>
      </w:r>
      <w:r w:rsidR="00835EB8">
        <w:rPr>
          <w:rFonts w:ascii="Times New Roman" w:hAnsi="Times New Roman" w:cs="Times New Roman"/>
          <w:spacing w:val="-2"/>
        </w:rPr>
        <w:t xml:space="preserve">length </w:t>
      </w:r>
      <w:r w:rsidR="000C0719">
        <w:rPr>
          <w:rFonts w:ascii="Times New Roman" w:hAnsi="Times New Roman" w:cs="Times New Roman"/>
          <w:spacing w:val="-2"/>
        </w:rPr>
        <w:t>followed by short amorphous sections.</w:t>
      </w:r>
      <w:r w:rsidR="001528C4">
        <w:rPr>
          <w:rFonts w:ascii="Times New Roman" w:hAnsi="Times New Roman" w:cs="Times New Roman"/>
          <w:spacing w:val="-2"/>
        </w:rPr>
        <w:t xml:space="preserve"> </w:t>
      </w:r>
      <w:r w:rsidR="00813771" w:rsidRPr="001528C4">
        <w:rPr>
          <w:rFonts w:ascii="Times New Roman" w:hAnsi="Times New Roman" w:cs="Times New Roman"/>
          <w:spacing w:val="-2"/>
        </w:rPr>
        <w:t xml:space="preserve">The </w:t>
      </w:r>
      <w:r w:rsidRPr="001528C4">
        <w:rPr>
          <w:rFonts w:ascii="Times New Roman" w:hAnsi="Times New Roman" w:cs="Times New Roman"/>
          <w:spacing w:val="-2"/>
        </w:rPr>
        <w:t xml:space="preserve">chains and the cells are bound together by a material known as lignin.  Each cell is relatively weak, but the bundling effect </w:t>
      </w:r>
      <w:r w:rsidR="001528C4">
        <w:rPr>
          <w:rFonts w:ascii="Times New Roman" w:hAnsi="Times New Roman" w:cs="Times New Roman"/>
          <w:spacing w:val="-2"/>
        </w:rPr>
        <w:t xml:space="preserve">of many cells together </w:t>
      </w:r>
      <w:r w:rsidRPr="001528C4">
        <w:rPr>
          <w:rFonts w:ascii="Times New Roman" w:hAnsi="Times New Roman" w:cs="Times New Roman"/>
          <w:spacing w:val="-2"/>
        </w:rPr>
        <w:t>provided by the lignin results in a very strong and useful construction material.</w:t>
      </w:r>
      <w:r w:rsidR="00727FEF">
        <w:rPr>
          <w:rFonts w:ascii="Times New Roman" w:hAnsi="Times New Roman" w:cs="Times New Roman"/>
          <w:spacing w:val="-2"/>
        </w:rPr>
        <w:t xml:space="preserve"> A good analogy for this is the resistance of a single drinking straw versus that of many straws glued or bound together.</w:t>
      </w:r>
    </w:p>
    <w:p w14:paraId="22A57E98" w14:textId="665028D4" w:rsidR="00813771" w:rsidRPr="001528C4" w:rsidRDefault="00813771" w:rsidP="00813771">
      <w:pPr>
        <w:tabs>
          <w:tab w:val="left" w:pos="-720"/>
        </w:tabs>
        <w:suppressAutoHyphens/>
        <w:spacing w:line="240" w:lineRule="atLeast"/>
        <w:jc w:val="center"/>
        <w:rPr>
          <w:rFonts w:ascii="Times New Roman" w:hAnsi="Times New Roman" w:cs="Times New Roman"/>
          <w:i/>
          <w:spacing w:val="-2"/>
        </w:rPr>
      </w:pPr>
      <w:r w:rsidRPr="001528C4">
        <w:rPr>
          <w:rFonts w:ascii="Times New Roman" w:hAnsi="Times New Roman" w:cs="Times New Roman"/>
          <w:i/>
        </w:rPr>
        <w:t>Figure 2 – The structure of wood</w:t>
      </w:r>
      <w:r w:rsidR="002F3BDD">
        <w:rPr>
          <w:rFonts w:ascii="Times New Roman" w:hAnsi="Times New Roman" w:cs="Times New Roman"/>
          <w:i/>
        </w:rPr>
        <w:t xml:space="preserve"> (adapted from Young, J.F et al., The Science and Technology of Civil Engineering Materials, Prentice-Hall, 1999)</w:t>
      </w:r>
    </w:p>
    <w:p w14:paraId="41F641F8" w14:textId="4DB24D48" w:rsidR="00813771" w:rsidRPr="001528C4" w:rsidRDefault="00813771" w:rsidP="00813771">
      <w:pPr>
        <w:tabs>
          <w:tab w:val="left" w:pos="-720"/>
        </w:tabs>
        <w:suppressAutoHyphens/>
        <w:spacing w:line="240" w:lineRule="atLeast"/>
        <w:jc w:val="both"/>
        <w:rPr>
          <w:rFonts w:ascii="Times New Roman" w:hAnsi="Times New Roman" w:cs="Times New Roman"/>
          <w:spacing w:val="-2"/>
        </w:rPr>
      </w:pPr>
      <w:r w:rsidRPr="001528C4">
        <w:rPr>
          <w:rFonts w:ascii="Times New Roman" w:hAnsi="Times New Roman" w:cs="Times New Roman"/>
          <w:spacing w:val="-2"/>
        </w:rPr>
        <w:t xml:space="preserve">The </w:t>
      </w:r>
      <w:r w:rsidR="001528C4">
        <w:rPr>
          <w:rFonts w:ascii="Times New Roman" w:hAnsi="Times New Roman" w:cs="Times New Roman"/>
          <w:spacing w:val="-2"/>
        </w:rPr>
        <w:t xml:space="preserve">sheer </w:t>
      </w:r>
      <w:r w:rsidRPr="001528C4">
        <w:rPr>
          <w:rFonts w:ascii="Times New Roman" w:hAnsi="Times New Roman" w:cs="Times New Roman"/>
          <w:spacing w:val="-2"/>
        </w:rPr>
        <w:t xml:space="preserve">fact that wood is a biological material makes it very susceptible to </w:t>
      </w:r>
      <w:r w:rsidR="001528C4">
        <w:rPr>
          <w:rFonts w:ascii="Times New Roman" w:hAnsi="Times New Roman" w:cs="Times New Roman"/>
          <w:spacing w:val="-2"/>
        </w:rPr>
        <w:t xml:space="preserve">environmental </w:t>
      </w:r>
      <w:r w:rsidRPr="001528C4">
        <w:rPr>
          <w:rFonts w:ascii="Times New Roman" w:hAnsi="Times New Roman" w:cs="Times New Roman"/>
          <w:spacing w:val="-2"/>
        </w:rPr>
        <w:t>decay and attack by pests if it is exposed to the elements.  Thus, much of the wood used today is pretreated with chemicals to protect it</w:t>
      </w:r>
      <w:r w:rsidR="001528C4">
        <w:rPr>
          <w:rFonts w:ascii="Times New Roman" w:hAnsi="Times New Roman" w:cs="Times New Roman"/>
          <w:spacing w:val="-2"/>
        </w:rPr>
        <w:t xml:space="preserve"> from the environment</w:t>
      </w:r>
      <w:r w:rsidR="00727FEF">
        <w:rPr>
          <w:rFonts w:ascii="Times New Roman" w:hAnsi="Times New Roman" w:cs="Times New Roman"/>
          <w:spacing w:val="-2"/>
        </w:rPr>
        <w:t xml:space="preserve"> and insect attack</w:t>
      </w:r>
      <w:r w:rsidRPr="001528C4">
        <w:rPr>
          <w:rFonts w:ascii="Times New Roman" w:hAnsi="Times New Roman" w:cs="Times New Roman"/>
          <w:spacing w:val="-2"/>
        </w:rPr>
        <w:t xml:space="preserve">.  </w:t>
      </w:r>
      <w:r w:rsidR="00727FEF">
        <w:rPr>
          <w:rFonts w:ascii="Times New Roman" w:hAnsi="Times New Roman" w:cs="Times New Roman"/>
          <w:spacing w:val="-2"/>
        </w:rPr>
        <w:t xml:space="preserve">That wood is a biological </w:t>
      </w:r>
      <w:r w:rsidR="000C1C2C">
        <w:rPr>
          <w:rFonts w:ascii="Times New Roman" w:hAnsi="Times New Roman" w:cs="Times New Roman"/>
          <w:spacing w:val="-2"/>
        </w:rPr>
        <w:t>material</w:t>
      </w:r>
      <w:r w:rsidR="0060145E">
        <w:rPr>
          <w:rFonts w:ascii="Times New Roman" w:hAnsi="Times New Roman" w:cs="Times New Roman"/>
          <w:spacing w:val="-2"/>
        </w:rPr>
        <w:t xml:space="preserve"> </w:t>
      </w:r>
      <w:r w:rsidRPr="001528C4">
        <w:rPr>
          <w:rFonts w:ascii="Times New Roman" w:hAnsi="Times New Roman" w:cs="Times New Roman"/>
          <w:spacing w:val="-2"/>
        </w:rPr>
        <w:t>also means that there is a large variation in the engineering properties</w:t>
      </w:r>
      <w:r w:rsidR="001528C4">
        <w:rPr>
          <w:rFonts w:ascii="Times New Roman" w:hAnsi="Times New Roman" w:cs="Times New Roman"/>
          <w:spacing w:val="-2"/>
        </w:rPr>
        <w:t xml:space="preserve"> between wood pieces, </w:t>
      </w:r>
      <w:r w:rsidRPr="001528C4">
        <w:rPr>
          <w:rFonts w:ascii="Times New Roman" w:hAnsi="Times New Roman" w:cs="Times New Roman"/>
          <w:spacing w:val="-2"/>
        </w:rPr>
        <w:t>ev</w:t>
      </w:r>
      <w:r w:rsidR="001528C4">
        <w:rPr>
          <w:rFonts w:ascii="Times New Roman" w:hAnsi="Times New Roman" w:cs="Times New Roman"/>
          <w:spacing w:val="-2"/>
        </w:rPr>
        <w:t>en within the same tree species.</w:t>
      </w:r>
      <w:r w:rsidRPr="001528C4">
        <w:rPr>
          <w:rFonts w:ascii="Times New Roman" w:hAnsi="Times New Roman" w:cs="Times New Roman"/>
          <w:spacing w:val="-2"/>
        </w:rPr>
        <w:t xml:space="preserve"> </w:t>
      </w:r>
      <w:r w:rsidR="001528C4">
        <w:rPr>
          <w:rFonts w:ascii="Times New Roman" w:hAnsi="Times New Roman" w:cs="Times New Roman"/>
          <w:spacing w:val="-2"/>
        </w:rPr>
        <w:t xml:space="preserve">A </w:t>
      </w:r>
      <w:r w:rsidRPr="001528C4">
        <w:rPr>
          <w:rFonts w:ascii="Times New Roman" w:hAnsi="Times New Roman" w:cs="Times New Roman"/>
          <w:spacing w:val="-2"/>
        </w:rPr>
        <w:t>large number of imperfections will</w:t>
      </w:r>
      <w:r w:rsidR="001528C4">
        <w:rPr>
          <w:rFonts w:ascii="Times New Roman" w:hAnsi="Times New Roman" w:cs="Times New Roman"/>
          <w:spacing w:val="-2"/>
        </w:rPr>
        <w:t xml:space="preserve"> inevitably</w:t>
      </w:r>
      <w:r w:rsidRPr="001528C4">
        <w:rPr>
          <w:rFonts w:ascii="Times New Roman" w:hAnsi="Times New Roman" w:cs="Times New Roman"/>
          <w:spacing w:val="-2"/>
        </w:rPr>
        <w:t xml:space="preserve"> be </w:t>
      </w:r>
      <w:r w:rsidRPr="001528C4">
        <w:rPr>
          <w:rFonts w:ascii="Times New Roman" w:hAnsi="Times New Roman" w:cs="Times New Roman"/>
          <w:spacing w:val="-2"/>
        </w:rPr>
        <w:lastRenderedPageBreak/>
        <w:t>present</w:t>
      </w:r>
      <w:r w:rsidR="001528C4">
        <w:rPr>
          <w:rFonts w:ascii="Times New Roman" w:hAnsi="Times New Roman" w:cs="Times New Roman"/>
          <w:spacing w:val="-2"/>
        </w:rPr>
        <w:t>,</w:t>
      </w:r>
      <w:r w:rsidRPr="001528C4">
        <w:rPr>
          <w:rFonts w:ascii="Times New Roman" w:hAnsi="Times New Roman" w:cs="Times New Roman"/>
          <w:spacing w:val="-2"/>
        </w:rPr>
        <w:t xml:space="preserve"> making wood an inhomogeneous material.  These defects are the result of knots, where a portion of a branch or limb has been incorporated into the main body of the tree (Figure 3).  </w:t>
      </w:r>
      <w:r w:rsidR="001528C4">
        <w:rPr>
          <w:rFonts w:ascii="Times New Roman" w:hAnsi="Times New Roman" w:cs="Times New Roman"/>
          <w:spacing w:val="-2"/>
        </w:rPr>
        <w:t>Consequently</w:t>
      </w:r>
      <w:r w:rsidRPr="001528C4">
        <w:rPr>
          <w:rFonts w:ascii="Times New Roman" w:hAnsi="Times New Roman" w:cs="Times New Roman"/>
          <w:spacing w:val="-2"/>
        </w:rPr>
        <w:t xml:space="preserve">, </w:t>
      </w:r>
      <w:r w:rsidR="00563F85">
        <w:rPr>
          <w:rFonts w:ascii="Times New Roman" w:hAnsi="Times New Roman" w:cs="Times New Roman"/>
          <w:spacing w:val="-2"/>
        </w:rPr>
        <w:t xml:space="preserve">large </w:t>
      </w:r>
      <w:r w:rsidR="001528C4">
        <w:rPr>
          <w:rFonts w:ascii="Times New Roman" w:hAnsi="Times New Roman" w:cs="Times New Roman"/>
          <w:spacing w:val="-2"/>
        </w:rPr>
        <w:t>factors</w:t>
      </w:r>
      <w:r w:rsidR="00563F85">
        <w:rPr>
          <w:rFonts w:ascii="Times New Roman" w:hAnsi="Times New Roman" w:cs="Times New Roman"/>
          <w:spacing w:val="-2"/>
        </w:rPr>
        <w:t xml:space="preserve"> of safety, or ratios of design strength to actual ultimate strength,</w:t>
      </w:r>
      <w:r w:rsidR="001528C4">
        <w:rPr>
          <w:rFonts w:ascii="Times New Roman" w:hAnsi="Times New Roman" w:cs="Times New Roman"/>
          <w:spacing w:val="-2"/>
        </w:rPr>
        <w:t xml:space="preserve"> </w:t>
      </w:r>
      <w:r w:rsidRPr="001528C4">
        <w:rPr>
          <w:rFonts w:ascii="Times New Roman" w:hAnsi="Times New Roman" w:cs="Times New Roman"/>
          <w:spacing w:val="-2"/>
        </w:rPr>
        <w:t xml:space="preserve">are used in wood design. Typical values for factors of safety </w:t>
      </w:r>
      <w:r w:rsidR="001528C4">
        <w:rPr>
          <w:rFonts w:ascii="Times New Roman" w:hAnsi="Times New Roman" w:cs="Times New Roman"/>
          <w:spacing w:val="-2"/>
        </w:rPr>
        <w:t xml:space="preserve">in wood </w:t>
      </w:r>
      <w:r w:rsidRPr="001528C4">
        <w:rPr>
          <w:rFonts w:ascii="Times New Roman" w:hAnsi="Times New Roman" w:cs="Times New Roman"/>
          <w:spacing w:val="-2"/>
        </w:rPr>
        <w:t xml:space="preserve">are 2.5 for members in bending, and </w:t>
      </w:r>
      <w:r w:rsidR="00563F85">
        <w:rPr>
          <w:rFonts w:ascii="Times New Roman" w:hAnsi="Times New Roman" w:cs="Times New Roman"/>
          <w:spacing w:val="-2"/>
        </w:rPr>
        <w:t xml:space="preserve">design </w:t>
      </w:r>
      <w:r w:rsidRPr="001528C4">
        <w:rPr>
          <w:rFonts w:ascii="Times New Roman" w:hAnsi="Times New Roman" w:cs="Times New Roman"/>
          <w:spacing w:val="-2"/>
        </w:rPr>
        <w:t>codes are calibrated such that 99% of the members</w:t>
      </w:r>
      <w:r w:rsidR="001528C4">
        <w:rPr>
          <w:rFonts w:ascii="Times New Roman" w:hAnsi="Times New Roman" w:cs="Times New Roman"/>
          <w:spacing w:val="-2"/>
        </w:rPr>
        <w:t xml:space="preserve"> will</w:t>
      </w:r>
      <w:r w:rsidRPr="001528C4">
        <w:rPr>
          <w:rFonts w:ascii="Times New Roman" w:hAnsi="Times New Roman" w:cs="Times New Roman"/>
          <w:spacing w:val="-2"/>
        </w:rPr>
        <w:t xml:space="preserve"> have at least a 1.25 factor of safety.</w:t>
      </w:r>
    </w:p>
    <w:p w14:paraId="7F6BCAC5" w14:textId="0DBE3E32" w:rsidR="00813771" w:rsidRPr="001528C4" w:rsidRDefault="00BB5ED9" w:rsidP="000C1C2C">
      <w:pPr>
        <w:tabs>
          <w:tab w:val="left" w:pos="-720"/>
        </w:tabs>
        <w:suppressAutoHyphens/>
        <w:spacing w:line="240" w:lineRule="atLeast"/>
        <w:jc w:val="center"/>
        <w:rPr>
          <w:rFonts w:ascii="Times New Roman" w:hAnsi="Times New Roman" w:cs="Times New Roman"/>
          <w:spacing w:val="-2"/>
        </w:rPr>
      </w:pPr>
      <w:r w:rsidRPr="001528C4">
        <w:rPr>
          <w:rFonts w:ascii="Times New Roman" w:hAnsi="Times New Roman" w:cs="Times New Roman"/>
          <w:i/>
        </w:rPr>
        <w:t>Figure 3 – Defects (knots</w:t>
      </w:r>
      <w:r w:rsidRPr="002F3BDD">
        <w:rPr>
          <w:rFonts w:ascii="Times New Roman" w:hAnsi="Times New Roman" w:cs="Times New Roman"/>
          <w:i/>
        </w:rPr>
        <w:t>) on a typical wood structural member</w:t>
      </w:r>
      <w:r w:rsidR="002F3BDD" w:rsidRPr="002F3BDD">
        <w:rPr>
          <w:rFonts w:ascii="Times New Roman" w:hAnsi="Times New Roman" w:cs="Times New Roman"/>
          <w:i/>
        </w:rPr>
        <w:t xml:space="preserve"> </w:t>
      </w:r>
      <w:r w:rsidR="002F3BDD" w:rsidRPr="000C1C2C">
        <w:rPr>
          <w:rFonts w:ascii="Times New Roman" w:hAnsi="Times New Roman" w:cs="Times New Roman"/>
          <w:i/>
        </w:rPr>
        <w:t xml:space="preserve">(redrawn from Breyer, D., </w:t>
      </w:r>
      <w:r w:rsidR="002F3BDD" w:rsidRPr="000C1C2C">
        <w:rPr>
          <w:rFonts w:ascii="Times New Roman" w:hAnsi="Times New Roman" w:cs="Times New Roman"/>
          <w:bCs/>
          <w:i/>
          <w:spacing w:val="-2"/>
          <w:szCs w:val="20"/>
        </w:rPr>
        <w:t>Design of Wood Structures</w:t>
      </w:r>
      <w:r w:rsidR="002F3BDD" w:rsidRPr="000C1C2C">
        <w:rPr>
          <w:rFonts w:ascii="Times New Roman" w:hAnsi="Times New Roman" w:cs="Times New Roman"/>
          <w:i/>
          <w:spacing w:val="-2"/>
          <w:szCs w:val="20"/>
        </w:rPr>
        <w:t>, McGraw</w:t>
      </w:r>
      <w:r w:rsidR="002F3BDD" w:rsidRPr="000C1C2C">
        <w:rPr>
          <w:rFonts w:ascii="Times New Roman" w:hAnsi="Times New Roman" w:cs="Times New Roman"/>
          <w:i/>
          <w:spacing w:val="-2"/>
          <w:szCs w:val="20"/>
        </w:rPr>
        <w:noBreakHyphen/>
        <w:t>Hill, 1988</w:t>
      </w:r>
      <w:r w:rsidR="002F3BDD" w:rsidRPr="002F3BDD">
        <w:rPr>
          <w:rFonts w:cs="Times New Roman"/>
          <w:i/>
          <w:spacing w:val="-2"/>
          <w:szCs w:val="20"/>
        </w:rPr>
        <w:t>)</w:t>
      </w:r>
    </w:p>
    <w:p w14:paraId="654EE286" w14:textId="2B492BE9" w:rsidR="00813771" w:rsidRPr="001528C4" w:rsidRDefault="00813771" w:rsidP="00813771">
      <w:pPr>
        <w:tabs>
          <w:tab w:val="left" w:pos="-720"/>
        </w:tabs>
        <w:suppressAutoHyphens/>
        <w:spacing w:line="240" w:lineRule="atLeast"/>
        <w:jc w:val="both"/>
        <w:rPr>
          <w:rFonts w:ascii="Times New Roman" w:hAnsi="Times New Roman" w:cs="Times New Roman"/>
          <w:spacing w:val="-2"/>
        </w:rPr>
      </w:pPr>
      <w:r w:rsidRPr="001528C4">
        <w:rPr>
          <w:rFonts w:ascii="Times New Roman" w:hAnsi="Times New Roman" w:cs="Times New Roman"/>
          <w:spacing w:val="-2"/>
        </w:rPr>
        <w:t>The cellular makeup of wood makes it an orthotropic material.  Thus</w:t>
      </w:r>
      <w:r w:rsidR="005319E9" w:rsidRPr="001528C4">
        <w:rPr>
          <w:rFonts w:ascii="Times New Roman" w:hAnsi="Times New Roman" w:cs="Times New Roman"/>
          <w:spacing w:val="-2"/>
        </w:rPr>
        <w:t>,</w:t>
      </w:r>
      <w:r w:rsidRPr="001528C4">
        <w:rPr>
          <w:rFonts w:ascii="Times New Roman" w:hAnsi="Times New Roman" w:cs="Times New Roman"/>
          <w:spacing w:val="-2"/>
        </w:rPr>
        <w:t xml:space="preserve"> the properties will be different if the material is loaded parallel or perpendicular to the long side of cells.  This </w:t>
      </w:r>
      <w:r w:rsidR="00D05441">
        <w:rPr>
          <w:rFonts w:ascii="Times New Roman" w:hAnsi="Times New Roman" w:cs="Times New Roman"/>
          <w:spacing w:val="-2"/>
        </w:rPr>
        <w:t>property means</w:t>
      </w:r>
      <w:r w:rsidRPr="001528C4">
        <w:rPr>
          <w:rFonts w:ascii="Times New Roman" w:hAnsi="Times New Roman" w:cs="Times New Roman"/>
          <w:spacing w:val="-2"/>
        </w:rPr>
        <w:t xml:space="preserve"> that the usual theory of elasticity cannot be used directly</w:t>
      </w:r>
      <w:r w:rsidR="00973BD6">
        <w:rPr>
          <w:rFonts w:ascii="Times New Roman" w:hAnsi="Times New Roman" w:cs="Times New Roman"/>
          <w:spacing w:val="-2"/>
        </w:rPr>
        <w:t xml:space="preserve"> as the material is not isotropic (same properties in all three directions) but orthotropic (distinct properties in two directions: longitudinal and transverse to the longer cell direction)</w:t>
      </w:r>
      <w:r w:rsidRPr="001528C4">
        <w:rPr>
          <w:rFonts w:ascii="Times New Roman" w:hAnsi="Times New Roman" w:cs="Times New Roman"/>
          <w:spacing w:val="-2"/>
        </w:rPr>
        <w:t xml:space="preserve">. </w:t>
      </w:r>
      <w:r w:rsidR="005319E9" w:rsidRPr="001528C4">
        <w:rPr>
          <w:rFonts w:ascii="Times New Roman" w:hAnsi="Times New Roman" w:cs="Times New Roman"/>
          <w:spacing w:val="-2"/>
        </w:rPr>
        <w:t xml:space="preserve"> </w:t>
      </w:r>
      <w:r w:rsidRPr="001528C4">
        <w:rPr>
          <w:rFonts w:ascii="Times New Roman" w:hAnsi="Times New Roman" w:cs="Times New Roman"/>
          <w:spacing w:val="-2"/>
        </w:rPr>
        <w:t>The cellular makeup also means that the moisture content of the wood is a key parameter in determining its strength.  Both of these factors would be too complex for use in everyday design, so the design of wood for structural purposes is based on linear theory and allowable stresses determined by the following approach:</w:t>
      </w:r>
    </w:p>
    <w:p w14:paraId="1E550B5E" w14:textId="31265267" w:rsidR="00813771" w:rsidRPr="001528C4" w:rsidRDefault="00813771" w:rsidP="00801ABA">
      <w:pPr>
        <w:pStyle w:val="ListParagraph"/>
        <w:numPr>
          <w:ilvl w:val="0"/>
          <w:numId w:val="24"/>
        </w:numPr>
        <w:tabs>
          <w:tab w:val="left" w:pos="-720"/>
          <w:tab w:val="left" w:pos="0"/>
        </w:tabs>
        <w:suppressAutoHyphens/>
        <w:spacing w:after="100" w:afterAutospacing="1"/>
        <w:jc w:val="both"/>
        <w:rPr>
          <w:rFonts w:ascii="Times New Roman" w:hAnsi="Times New Roman" w:cs="Times New Roman"/>
          <w:spacing w:val="-2"/>
        </w:rPr>
      </w:pPr>
      <w:r w:rsidRPr="001528C4">
        <w:rPr>
          <w:rFonts w:ascii="Times New Roman" w:hAnsi="Times New Roman" w:cs="Times New Roman"/>
          <w:spacing w:val="-2"/>
        </w:rPr>
        <w:t>A statistical analysis of a large number of ultimate clear</w:t>
      </w:r>
      <w:r w:rsidRPr="001528C4">
        <w:rPr>
          <w:rFonts w:ascii="Times New Roman" w:hAnsi="Times New Roman" w:cs="Times New Roman"/>
          <w:spacing w:val="-2"/>
        </w:rPr>
        <w:noBreakHyphen/>
        <w:t xml:space="preserve">wood </w:t>
      </w:r>
      <w:r w:rsidR="00973BD6">
        <w:rPr>
          <w:rFonts w:ascii="Times New Roman" w:hAnsi="Times New Roman" w:cs="Times New Roman"/>
          <w:spacing w:val="-2"/>
        </w:rPr>
        <w:t xml:space="preserve">(or defect-free) </w:t>
      </w:r>
      <w:r w:rsidRPr="001528C4">
        <w:rPr>
          <w:rFonts w:ascii="Times New Roman" w:hAnsi="Times New Roman" w:cs="Times New Roman"/>
          <w:spacing w:val="-2"/>
        </w:rPr>
        <w:t>strength values for the various commercial species</w:t>
      </w:r>
      <w:r w:rsidR="00786AFE">
        <w:rPr>
          <w:rFonts w:ascii="Times New Roman" w:hAnsi="Times New Roman" w:cs="Times New Roman"/>
          <w:spacing w:val="-2"/>
        </w:rPr>
        <w:t xml:space="preserve"> is performed</w:t>
      </w:r>
      <w:r w:rsidRPr="001528C4">
        <w:rPr>
          <w:rFonts w:ascii="Times New Roman" w:hAnsi="Times New Roman" w:cs="Times New Roman"/>
          <w:spacing w:val="-2"/>
        </w:rPr>
        <w:t>.  The nominal stresses are based on 95% of the values being greater</w:t>
      </w:r>
      <w:r w:rsidR="00786AFE">
        <w:rPr>
          <w:rFonts w:ascii="Times New Roman" w:hAnsi="Times New Roman" w:cs="Times New Roman"/>
          <w:spacing w:val="-2"/>
        </w:rPr>
        <w:t>,</w:t>
      </w:r>
      <w:r w:rsidRPr="001528C4">
        <w:rPr>
          <w:rFonts w:ascii="Times New Roman" w:hAnsi="Times New Roman" w:cs="Times New Roman"/>
          <w:spacing w:val="-2"/>
        </w:rPr>
        <w:t xml:space="preserve"> and 5% being </w:t>
      </w:r>
      <w:r w:rsidR="00786AFE">
        <w:rPr>
          <w:rFonts w:ascii="Times New Roman" w:hAnsi="Times New Roman" w:cs="Times New Roman"/>
          <w:spacing w:val="-2"/>
        </w:rPr>
        <w:t>lower than</w:t>
      </w:r>
      <w:r w:rsidRPr="001528C4">
        <w:rPr>
          <w:rFonts w:ascii="Times New Roman" w:hAnsi="Times New Roman" w:cs="Times New Roman"/>
          <w:spacing w:val="-2"/>
        </w:rPr>
        <w:t xml:space="preserve"> the nominal ultimate strength.</w:t>
      </w:r>
    </w:p>
    <w:p w14:paraId="3FA1E313" w14:textId="3EB505E7" w:rsidR="00801ABA" w:rsidRPr="001528C4" w:rsidRDefault="00813771" w:rsidP="00801ABA">
      <w:pPr>
        <w:pStyle w:val="ListParagraph"/>
        <w:numPr>
          <w:ilvl w:val="0"/>
          <w:numId w:val="24"/>
        </w:numPr>
        <w:tabs>
          <w:tab w:val="left" w:pos="-720"/>
          <w:tab w:val="left" w:pos="0"/>
        </w:tabs>
        <w:suppressAutoHyphens/>
        <w:spacing w:after="100" w:afterAutospacing="1"/>
        <w:jc w:val="both"/>
        <w:rPr>
          <w:rFonts w:ascii="Times New Roman" w:hAnsi="Times New Roman" w:cs="Times New Roman"/>
          <w:spacing w:val="-2"/>
        </w:rPr>
      </w:pPr>
      <w:r w:rsidRPr="001528C4">
        <w:rPr>
          <w:rFonts w:ascii="Times New Roman" w:hAnsi="Times New Roman" w:cs="Times New Roman"/>
          <w:spacing w:val="-2"/>
        </w:rPr>
        <w:t>The values are corrected to account for moisture content</w:t>
      </w:r>
      <w:r w:rsidR="00801ABA" w:rsidRPr="001528C4">
        <w:rPr>
          <w:rFonts w:ascii="Times New Roman" w:hAnsi="Times New Roman" w:cs="Times New Roman"/>
          <w:spacing w:val="-2"/>
        </w:rPr>
        <w:t>, as this factor greatly affects most engineering properties of wood (Figure 4)</w:t>
      </w:r>
      <w:r w:rsidRPr="001528C4">
        <w:rPr>
          <w:rFonts w:ascii="Times New Roman" w:hAnsi="Times New Roman" w:cs="Times New Roman"/>
          <w:spacing w:val="-2"/>
        </w:rPr>
        <w:t xml:space="preserve">. </w:t>
      </w:r>
      <w:r w:rsidR="00973BD6">
        <w:rPr>
          <w:rFonts w:ascii="Times New Roman" w:hAnsi="Times New Roman" w:cs="Times New Roman"/>
          <w:spacing w:val="-2"/>
        </w:rPr>
        <w:t>The moisture in wood consists primarily of free water in the cell cavities and water bound in the cell walls. When wood is dried, it is easy to remove free water, but much harder to remove bo</w:t>
      </w:r>
      <w:r w:rsidR="00727FEF">
        <w:rPr>
          <w:rFonts w:ascii="Times New Roman" w:hAnsi="Times New Roman" w:cs="Times New Roman"/>
          <w:spacing w:val="-2"/>
        </w:rPr>
        <w:t>u</w:t>
      </w:r>
      <w:r w:rsidR="00973BD6">
        <w:rPr>
          <w:rFonts w:ascii="Times New Roman" w:hAnsi="Times New Roman" w:cs="Times New Roman"/>
          <w:spacing w:val="-2"/>
        </w:rPr>
        <w:t>nd water.  The moisture content at which water begins to be removed f</w:t>
      </w:r>
      <w:r w:rsidR="00727FEF">
        <w:rPr>
          <w:rFonts w:ascii="Times New Roman" w:hAnsi="Times New Roman" w:cs="Times New Roman"/>
          <w:spacing w:val="-2"/>
        </w:rPr>
        <w:t>r</w:t>
      </w:r>
      <w:r w:rsidR="00973BD6">
        <w:rPr>
          <w:rFonts w:ascii="Times New Roman" w:hAnsi="Times New Roman" w:cs="Times New Roman"/>
          <w:spacing w:val="-2"/>
        </w:rPr>
        <w:t xml:space="preserve">om the cell wall is called the </w:t>
      </w:r>
      <w:r w:rsidR="00973BD6" w:rsidRPr="001528C4">
        <w:rPr>
          <w:rFonts w:ascii="Times New Roman" w:hAnsi="Times New Roman" w:cs="Times New Roman"/>
          <w:spacing w:val="-2"/>
        </w:rPr>
        <w:t>fiber saturation point (FSP)</w:t>
      </w:r>
      <w:r w:rsidR="00973BD6">
        <w:rPr>
          <w:rFonts w:ascii="Times New Roman" w:hAnsi="Times New Roman" w:cs="Times New Roman"/>
          <w:spacing w:val="-2"/>
        </w:rPr>
        <w:t xml:space="preserve">. </w:t>
      </w:r>
      <w:r w:rsidRPr="001528C4">
        <w:rPr>
          <w:rFonts w:ascii="Times New Roman" w:hAnsi="Times New Roman" w:cs="Times New Roman"/>
          <w:spacing w:val="-2"/>
        </w:rPr>
        <w:t xml:space="preserve">In general, reductions in moisture </w:t>
      </w:r>
      <w:r w:rsidR="005319E9" w:rsidRPr="001528C4">
        <w:rPr>
          <w:rFonts w:ascii="Times New Roman" w:hAnsi="Times New Roman" w:cs="Times New Roman"/>
          <w:spacing w:val="-2"/>
        </w:rPr>
        <w:t xml:space="preserve">result in increases in strength, particularly as </w:t>
      </w:r>
      <w:r w:rsidR="00786AFE">
        <w:rPr>
          <w:rFonts w:ascii="Times New Roman" w:hAnsi="Times New Roman" w:cs="Times New Roman"/>
          <w:spacing w:val="-2"/>
        </w:rPr>
        <w:t>the level</w:t>
      </w:r>
      <w:r w:rsidR="005319E9" w:rsidRPr="001528C4">
        <w:rPr>
          <w:rFonts w:ascii="Times New Roman" w:hAnsi="Times New Roman" w:cs="Times New Roman"/>
          <w:spacing w:val="-2"/>
        </w:rPr>
        <w:t xml:space="preserve"> drops below the</w:t>
      </w:r>
      <w:r w:rsidR="00973BD6">
        <w:rPr>
          <w:rFonts w:ascii="Times New Roman" w:hAnsi="Times New Roman" w:cs="Times New Roman"/>
          <w:spacing w:val="-2"/>
        </w:rPr>
        <w:t xml:space="preserve"> FSP</w:t>
      </w:r>
      <w:r w:rsidR="005319E9" w:rsidRPr="001528C4">
        <w:rPr>
          <w:rFonts w:ascii="Times New Roman" w:hAnsi="Times New Roman" w:cs="Times New Roman"/>
          <w:spacing w:val="-2"/>
        </w:rPr>
        <w:t>. Wood in its green condition</w:t>
      </w:r>
      <w:r w:rsidR="00973BD6">
        <w:rPr>
          <w:rFonts w:ascii="Times New Roman" w:hAnsi="Times New Roman" w:cs="Times New Roman"/>
          <w:spacing w:val="-2"/>
        </w:rPr>
        <w:t xml:space="preserve"> (or freshly cut)</w:t>
      </w:r>
      <w:r w:rsidR="005319E9" w:rsidRPr="001528C4">
        <w:rPr>
          <w:rFonts w:ascii="Times New Roman" w:hAnsi="Times New Roman" w:cs="Times New Roman"/>
          <w:spacing w:val="-2"/>
        </w:rPr>
        <w:t xml:space="preserve"> will have a large </w:t>
      </w:r>
      <w:r w:rsidR="0052408C" w:rsidRPr="001528C4">
        <w:rPr>
          <w:rFonts w:ascii="Times New Roman" w:hAnsi="Times New Roman" w:cs="Times New Roman"/>
          <w:spacing w:val="-2"/>
        </w:rPr>
        <w:t>moisture</w:t>
      </w:r>
      <w:r w:rsidR="005319E9" w:rsidRPr="001528C4">
        <w:rPr>
          <w:rFonts w:ascii="Times New Roman" w:hAnsi="Times New Roman" w:cs="Times New Roman"/>
          <w:spacing w:val="-2"/>
        </w:rPr>
        <w:t xml:space="preserve"> content (ov</w:t>
      </w:r>
      <w:r w:rsidR="00786AFE">
        <w:rPr>
          <w:rFonts w:ascii="Times New Roman" w:hAnsi="Times New Roman" w:cs="Times New Roman"/>
          <w:spacing w:val="-2"/>
        </w:rPr>
        <w:t>er 100% for species like balsa)</w:t>
      </w:r>
      <w:r w:rsidR="005319E9" w:rsidRPr="001528C4">
        <w:rPr>
          <w:rFonts w:ascii="Times New Roman" w:hAnsi="Times New Roman" w:cs="Times New Roman"/>
          <w:spacing w:val="-2"/>
        </w:rPr>
        <w:t xml:space="preserve"> and will not begin to gain significant strength until its moisture content drops below the FSP, which ranges from 22% to 30% for most species.  Lumber is considered to have been surfaced green</w:t>
      </w:r>
      <w:r w:rsidR="00973BD6">
        <w:rPr>
          <w:rFonts w:ascii="Times New Roman" w:hAnsi="Times New Roman" w:cs="Times New Roman"/>
          <w:spacing w:val="-2"/>
        </w:rPr>
        <w:t xml:space="preserve"> (or cut in a wet condition)</w:t>
      </w:r>
      <w:r w:rsidR="005319E9" w:rsidRPr="001528C4">
        <w:rPr>
          <w:rFonts w:ascii="Times New Roman" w:hAnsi="Times New Roman" w:cs="Times New Roman"/>
          <w:spacing w:val="-2"/>
        </w:rPr>
        <w:t xml:space="preserve"> when its moisture content is above 19%</w:t>
      </w:r>
      <w:r w:rsidR="00786AFE">
        <w:rPr>
          <w:rFonts w:ascii="Times New Roman" w:hAnsi="Times New Roman" w:cs="Times New Roman"/>
          <w:spacing w:val="-2"/>
        </w:rPr>
        <w:t>,</w:t>
      </w:r>
      <w:r w:rsidR="005319E9" w:rsidRPr="001528C4">
        <w:rPr>
          <w:rFonts w:ascii="Times New Roman" w:hAnsi="Times New Roman" w:cs="Times New Roman"/>
          <w:spacing w:val="-2"/>
        </w:rPr>
        <w:t xml:space="preserve"> and surfaced dry if below that limit. Air-dried wood will have </w:t>
      </w:r>
      <w:r w:rsidR="00786AFE">
        <w:rPr>
          <w:rFonts w:ascii="Times New Roman" w:hAnsi="Times New Roman" w:cs="Times New Roman"/>
          <w:spacing w:val="-2"/>
        </w:rPr>
        <w:t>a moisture content of</w:t>
      </w:r>
      <w:r w:rsidR="005319E9" w:rsidRPr="001528C4">
        <w:rPr>
          <w:rFonts w:ascii="Times New Roman" w:hAnsi="Times New Roman" w:cs="Times New Roman"/>
          <w:spacing w:val="-2"/>
        </w:rPr>
        <w:t xml:space="preserve"> around 12%-15%, while kiln dried wood is below 10%.  Wood is only kiln dried if needed for special applications such as furniture</w:t>
      </w:r>
      <w:r w:rsidR="00973BD6">
        <w:rPr>
          <w:rFonts w:ascii="Times New Roman" w:hAnsi="Times New Roman" w:cs="Times New Roman"/>
          <w:spacing w:val="-2"/>
        </w:rPr>
        <w:t xml:space="preserve">; for most common structural applications air drying is sufficient. </w:t>
      </w:r>
    </w:p>
    <w:p w14:paraId="40912625" w14:textId="1FECC31A" w:rsidR="00813771" w:rsidRPr="001528C4" w:rsidRDefault="00801ABA" w:rsidP="00801ABA">
      <w:pPr>
        <w:tabs>
          <w:tab w:val="left" w:pos="-720"/>
          <w:tab w:val="left" w:pos="0"/>
        </w:tabs>
        <w:suppressAutoHyphens/>
        <w:spacing w:after="100" w:afterAutospacing="1"/>
        <w:ind w:left="360"/>
        <w:jc w:val="center"/>
        <w:rPr>
          <w:rFonts w:ascii="Times New Roman" w:hAnsi="Times New Roman" w:cs="Times New Roman"/>
          <w:i/>
          <w:spacing w:val="-2"/>
        </w:rPr>
      </w:pPr>
      <w:r w:rsidRPr="001528C4">
        <w:rPr>
          <w:rFonts w:ascii="Times New Roman" w:hAnsi="Times New Roman" w:cs="Times New Roman"/>
          <w:i/>
          <w:spacing w:val="-2"/>
        </w:rPr>
        <w:t>Figure 4 – Engineering properties of wood as</w:t>
      </w:r>
      <w:r w:rsidR="00D05441">
        <w:rPr>
          <w:rFonts w:ascii="Times New Roman" w:hAnsi="Times New Roman" w:cs="Times New Roman"/>
          <w:i/>
          <w:spacing w:val="-2"/>
        </w:rPr>
        <w:t xml:space="preserve"> a function of moisture content</w:t>
      </w:r>
    </w:p>
    <w:p w14:paraId="1B7135E8" w14:textId="49CE9C01" w:rsidR="00801ABA" w:rsidRPr="001528C4" w:rsidRDefault="00813771" w:rsidP="009550E3">
      <w:pPr>
        <w:pStyle w:val="ListParagraph"/>
        <w:numPr>
          <w:ilvl w:val="0"/>
          <w:numId w:val="24"/>
        </w:numPr>
        <w:tabs>
          <w:tab w:val="left" w:pos="-720"/>
          <w:tab w:val="left" w:pos="0"/>
        </w:tabs>
        <w:suppressAutoHyphens/>
        <w:spacing w:after="0"/>
        <w:contextualSpacing w:val="0"/>
        <w:jc w:val="both"/>
        <w:rPr>
          <w:rFonts w:ascii="Times New Roman" w:hAnsi="Times New Roman" w:cs="Times New Roman"/>
          <w:spacing w:val="-2"/>
        </w:rPr>
      </w:pPr>
      <w:r w:rsidRPr="001528C4">
        <w:rPr>
          <w:rFonts w:ascii="Times New Roman" w:hAnsi="Times New Roman" w:cs="Times New Roman"/>
          <w:spacing w:val="-2"/>
        </w:rPr>
        <w:t xml:space="preserve">Strength ratios are </w:t>
      </w:r>
      <w:r w:rsidR="00C047A1">
        <w:rPr>
          <w:rFonts w:ascii="Times New Roman" w:hAnsi="Times New Roman" w:cs="Times New Roman"/>
          <w:spacing w:val="-2"/>
        </w:rPr>
        <w:t>next</w:t>
      </w:r>
      <w:r w:rsidRPr="001528C4">
        <w:rPr>
          <w:rFonts w:ascii="Times New Roman" w:hAnsi="Times New Roman" w:cs="Times New Roman"/>
          <w:spacing w:val="-2"/>
        </w:rPr>
        <w:t xml:space="preserve"> used to adjust the clear</w:t>
      </w:r>
      <w:r w:rsidRPr="001528C4">
        <w:rPr>
          <w:rFonts w:ascii="Times New Roman" w:hAnsi="Times New Roman" w:cs="Times New Roman"/>
          <w:spacing w:val="-2"/>
        </w:rPr>
        <w:noBreakHyphen/>
        <w:t xml:space="preserve">wood values </w:t>
      </w:r>
      <w:r w:rsidR="00C047A1">
        <w:rPr>
          <w:rFonts w:ascii="Times New Roman" w:hAnsi="Times New Roman" w:cs="Times New Roman"/>
          <w:spacing w:val="-2"/>
        </w:rPr>
        <w:t xml:space="preserve">in order </w:t>
      </w:r>
      <w:r w:rsidRPr="001528C4">
        <w:rPr>
          <w:rFonts w:ascii="Times New Roman" w:hAnsi="Times New Roman" w:cs="Times New Roman"/>
          <w:spacing w:val="-2"/>
        </w:rPr>
        <w:t>to account for the strength</w:t>
      </w:r>
      <w:r w:rsidRPr="001528C4">
        <w:rPr>
          <w:rFonts w:ascii="Times New Roman" w:hAnsi="Times New Roman" w:cs="Times New Roman"/>
          <w:spacing w:val="-2"/>
        </w:rPr>
        <w:noBreakHyphen/>
        <w:t>reducing defects permitted in a given stress grade.</w:t>
      </w:r>
      <w:r w:rsidR="005319E9" w:rsidRPr="001528C4">
        <w:rPr>
          <w:rFonts w:ascii="Times New Roman" w:hAnsi="Times New Roman" w:cs="Times New Roman"/>
          <w:spacing w:val="-2"/>
        </w:rPr>
        <w:t xml:space="preserve"> Stress grades</w:t>
      </w:r>
      <w:r w:rsidR="0027266F">
        <w:rPr>
          <w:rFonts w:ascii="Times New Roman" w:hAnsi="Times New Roman" w:cs="Times New Roman"/>
          <w:spacing w:val="-2"/>
        </w:rPr>
        <w:t>, a measure of engineering wood quality,</w:t>
      </w:r>
      <w:r w:rsidR="005319E9" w:rsidRPr="001528C4">
        <w:rPr>
          <w:rFonts w:ascii="Times New Roman" w:hAnsi="Times New Roman" w:cs="Times New Roman"/>
          <w:spacing w:val="-2"/>
        </w:rPr>
        <w:t xml:space="preserve"> are generally assigned based on a quick </w:t>
      </w:r>
      <w:r w:rsidR="009A7DEC" w:rsidRPr="001528C4">
        <w:rPr>
          <w:rFonts w:ascii="Times New Roman" w:hAnsi="Times New Roman" w:cs="Times New Roman"/>
          <w:spacing w:val="-2"/>
        </w:rPr>
        <w:t>visual inspection</w:t>
      </w:r>
      <w:r w:rsidR="00C047A1">
        <w:rPr>
          <w:rFonts w:ascii="Times New Roman" w:hAnsi="Times New Roman" w:cs="Times New Roman"/>
          <w:spacing w:val="-2"/>
        </w:rPr>
        <w:t>,</w:t>
      </w:r>
      <w:r w:rsidR="009A7DEC" w:rsidRPr="001528C4">
        <w:rPr>
          <w:rFonts w:ascii="Times New Roman" w:hAnsi="Times New Roman" w:cs="Times New Roman"/>
          <w:spacing w:val="-2"/>
        </w:rPr>
        <w:t xml:space="preserve"> or from </w:t>
      </w:r>
      <w:r w:rsidR="005319E9" w:rsidRPr="001528C4">
        <w:rPr>
          <w:rFonts w:ascii="Times New Roman" w:hAnsi="Times New Roman" w:cs="Times New Roman"/>
          <w:spacing w:val="-2"/>
        </w:rPr>
        <w:t>bending test</w:t>
      </w:r>
      <w:r w:rsidR="009A7DEC" w:rsidRPr="001528C4">
        <w:rPr>
          <w:rFonts w:ascii="Times New Roman" w:hAnsi="Times New Roman" w:cs="Times New Roman"/>
          <w:spacing w:val="-2"/>
        </w:rPr>
        <w:t>s</w:t>
      </w:r>
      <w:r w:rsidR="00C047A1">
        <w:rPr>
          <w:rFonts w:ascii="Times New Roman" w:hAnsi="Times New Roman" w:cs="Times New Roman"/>
          <w:spacing w:val="-2"/>
        </w:rPr>
        <w:t xml:space="preserve"> run in the production line.</w:t>
      </w:r>
      <w:r w:rsidR="005319E9" w:rsidRPr="001528C4">
        <w:rPr>
          <w:rFonts w:ascii="Times New Roman" w:hAnsi="Times New Roman" w:cs="Times New Roman"/>
          <w:spacing w:val="-2"/>
        </w:rPr>
        <w:t xml:space="preserve"> </w:t>
      </w:r>
      <w:r w:rsidR="00C047A1">
        <w:rPr>
          <w:rFonts w:ascii="Times New Roman" w:hAnsi="Times New Roman" w:cs="Times New Roman"/>
          <w:spacing w:val="-2"/>
        </w:rPr>
        <w:t>I</w:t>
      </w:r>
      <w:r w:rsidR="009A7DEC" w:rsidRPr="001528C4">
        <w:rPr>
          <w:rFonts w:ascii="Times New Roman" w:hAnsi="Times New Roman" w:cs="Times New Roman"/>
          <w:spacing w:val="-2"/>
        </w:rPr>
        <w:t xml:space="preserve">n the latter case, </w:t>
      </w:r>
      <w:r w:rsidR="005319E9" w:rsidRPr="001528C4">
        <w:rPr>
          <w:rFonts w:ascii="Times New Roman" w:hAnsi="Times New Roman" w:cs="Times New Roman"/>
          <w:spacing w:val="-2"/>
        </w:rPr>
        <w:t>the stiffness is proportional to the modulus of elasticity</w:t>
      </w:r>
      <w:r w:rsidR="00C047A1">
        <w:rPr>
          <w:rFonts w:ascii="Times New Roman" w:hAnsi="Times New Roman" w:cs="Times New Roman"/>
          <w:spacing w:val="-2"/>
        </w:rPr>
        <w:t>,</w:t>
      </w:r>
      <w:r w:rsidR="005319E9" w:rsidRPr="001528C4">
        <w:rPr>
          <w:rFonts w:ascii="Times New Roman" w:hAnsi="Times New Roman" w:cs="Times New Roman"/>
          <w:spacing w:val="-2"/>
        </w:rPr>
        <w:t xml:space="preserve"> and that is then correlated to strength. Table 1 </w:t>
      </w:r>
      <w:r w:rsidR="009A7DEC" w:rsidRPr="001528C4">
        <w:rPr>
          <w:rFonts w:ascii="Times New Roman" w:hAnsi="Times New Roman" w:cs="Times New Roman"/>
          <w:spacing w:val="-2"/>
        </w:rPr>
        <w:t>lists typical grades fo</w:t>
      </w:r>
      <w:r w:rsidR="00C047A1">
        <w:rPr>
          <w:rFonts w:ascii="Times New Roman" w:hAnsi="Times New Roman" w:cs="Times New Roman"/>
          <w:spacing w:val="-2"/>
        </w:rPr>
        <w:t>r S</w:t>
      </w:r>
      <w:r w:rsidR="009A7DEC" w:rsidRPr="001528C4">
        <w:rPr>
          <w:rFonts w:ascii="Times New Roman" w:hAnsi="Times New Roman" w:cs="Times New Roman"/>
          <w:spacing w:val="-2"/>
        </w:rPr>
        <w:t>outhern white pine, ra</w:t>
      </w:r>
      <w:r w:rsidR="00C047A1">
        <w:rPr>
          <w:rFonts w:ascii="Times New Roman" w:hAnsi="Times New Roman" w:cs="Times New Roman"/>
          <w:spacing w:val="-2"/>
        </w:rPr>
        <w:t>nging from stud (lowest quality, like a cheap</w:t>
      </w:r>
      <w:r w:rsidR="009A7DEC" w:rsidRPr="001528C4">
        <w:rPr>
          <w:rFonts w:ascii="Times New Roman" w:hAnsi="Times New Roman" w:cs="Times New Roman"/>
          <w:spacing w:val="-2"/>
        </w:rPr>
        <w:t xml:space="preserve"> 2x4 that can be found at material supply stores) all the way to a dense select structural grade.  The difference in bending strength is </w:t>
      </w:r>
      <w:r w:rsidR="00C047A1">
        <w:rPr>
          <w:rFonts w:ascii="Times New Roman" w:hAnsi="Times New Roman" w:cs="Times New Roman"/>
          <w:spacing w:val="-2"/>
        </w:rPr>
        <w:t xml:space="preserve">more than </w:t>
      </w:r>
      <w:r w:rsidR="009A7DEC" w:rsidRPr="001528C4">
        <w:rPr>
          <w:rFonts w:ascii="Times New Roman" w:hAnsi="Times New Roman" w:cs="Times New Roman"/>
          <w:spacing w:val="-2"/>
        </w:rPr>
        <w:t>a factor of 3</w:t>
      </w:r>
      <w:r w:rsidR="0052408C" w:rsidRPr="001528C4">
        <w:rPr>
          <w:rFonts w:ascii="Times New Roman" w:hAnsi="Times New Roman" w:cs="Times New Roman"/>
          <w:spacing w:val="-2"/>
        </w:rPr>
        <w:t xml:space="preserve"> over this stress grade range</w:t>
      </w:r>
      <w:r w:rsidR="009A7DEC" w:rsidRPr="001528C4">
        <w:rPr>
          <w:rFonts w:ascii="Times New Roman" w:hAnsi="Times New Roman" w:cs="Times New Roman"/>
          <w:spacing w:val="-2"/>
        </w:rPr>
        <w:t xml:space="preserve">.  In addition, as noted earlier, the value for the dense select structural </w:t>
      </w:r>
      <w:bookmarkStart w:id="0" w:name="_GoBack"/>
      <w:ins w:id="1" w:author="Amy Barrett" w:date="2017-03-17T16:18:00Z">
        <w:r w:rsidR="00E0693B">
          <w:rPr>
            <w:rFonts w:ascii="Times New Roman" w:hAnsi="Times New Roman" w:cs="Times New Roman"/>
            <w:spacing w:val="-2"/>
          </w:rPr>
          <w:t xml:space="preserve">grade </w:t>
        </w:r>
      </w:ins>
      <w:bookmarkEnd w:id="0"/>
      <w:r w:rsidR="009A7DEC" w:rsidRPr="001528C4">
        <w:rPr>
          <w:rFonts w:ascii="Times New Roman" w:hAnsi="Times New Roman" w:cs="Times New Roman"/>
          <w:spacing w:val="-2"/>
        </w:rPr>
        <w:t xml:space="preserve">already has a factor </w:t>
      </w:r>
      <w:r w:rsidR="009A7DEC" w:rsidRPr="001528C4">
        <w:rPr>
          <w:rFonts w:ascii="Times New Roman" w:hAnsi="Times New Roman" w:cs="Times New Roman"/>
          <w:spacing w:val="-2"/>
        </w:rPr>
        <w:lastRenderedPageBreak/>
        <w:t>of at least 2.5 on it, so the bending value obtained in a labo</w:t>
      </w:r>
      <w:r w:rsidR="00801ABA" w:rsidRPr="001528C4">
        <w:rPr>
          <w:rFonts w:ascii="Times New Roman" w:hAnsi="Times New Roman" w:cs="Times New Roman"/>
          <w:spacing w:val="-2"/>
        </w:rPr>
        <w:t>ratory test could easily exceed 8000 psi.</w:t>
      </w:r>
      <w:r w:rsidR="009A7DEC" w:rsidRPr="001528C4">
        <w:rPr>
          <w:rFonts w:ascii="Times New Roman" w:hAnsi="Times New Roman" w:cs="Times New Roman"/>
          <w:spacing w:val="-2"/>
        </w:rPr>
        <w:t xml:space="preserve"> </w:t>
      </w:r>
    </w:p>
    <w:p w14:paraId="612DBE4D" w14:textId="1643AA1B" w:rsidR="0052408C" w:rsidRPr="00830116" w:rsidRDefault="00801ABA" w:rsidP="00830116">
      <w:pPr>
        <w:tabs>
          <w:tab w:val="left" w:pos="-720"/>
          <w:tab w:val="left" w:pos="0"/>
        </w:tabs>
        <w:suppressAutoHyphens/>
        <w:spacing w:after="100" w:afterAutospacing="1"/>
        <w:jc w:val="both"/>
        <w:rPr>
          <w:rFonts w:ascii="Times New Roman" w:hAnsi="Times New Roman" w:cs="Times New Roman"/>
          <w:spacing w:val="-2"/>
        </w:rPr>
      </w:pPr>
      <w:r w:rsidRPr="00830116">
        <w:rPr>
          <w:rFonts w:ascii="Times New Roman" w:hAnsi="Times New Roman" w:cs="Times New Roman"/>
          <w:spacing w:val="-2"/>
        </w:rPr>
        <w:t xml:space="preserve">As shown in Table </w:t>
      </w:r>
      <w:r w:rsidR="0052408C" w:rsidRPr="00830116">
        <w:rPr>
          <w:rFonts w:ascii="Times New Roman" w:hAnsi="Times New Roman" w:cs="Times New Roman"/>
          <w:spacing w:val="-2"/>
        </w:rPr>
        <w:t>1</w:t>
      </w:r>
      <w:r w:rsidRPr="00830116">
        <w:rPr>
          <w:rFonts w:ascii="Times New Roman" w:hAnsi="Times New Roman" w:cs="Times New Roman"/>
          <w:spacing w:val="-2"/>
        </w:rPr>
        <w:t>, the properties commonly given for most woods are allowable bending stress (</w:t>
      </w:r>
      <w:r w:rsidRPr="00830116">
        <w:rPr>
          <w:rFonts w:ascii="Times New Roman" w:hAnsi="Times New Roman" w:cs="Times New Roman"/>
          <w:bCs/>
          <w:spacing w:val="-2"/>
        </w:rPr>
        <w:t>F</w:t>
      </w:r>
      <w:r w:rsidRPr="00830116">
        <w:rPr>
          <w:rFonts w:ascii="Times New Roman" w:hAnsi="Times New Roman" w:cs="Times New Roman"/>
          <w:spacing w:val="-2"/>
          <w:vertAlign w:val="subscript"/>
        </w:rPr>
        <w:t>b</w:t>
      </w:r>
      <w:r w:rsidRPr="00830116">
        <w:rPr>
          <w:rFonts w:ascii="Times New Roman" w:hAnsi="Times New Roman" w:cs="Times New Roman"/>
          <w:spacing w:val="-2"/>
        </w:rPr>
        <w:t>), horizontal shear (</w:t>
      </w:r>
      <w:proofErr w:type="spellStart"/>
      <w:r w:rsidRPr="00830116">
        <w:rPr>
          <w:rFonts w:ascii="Times New Roman" w:hAnsi="Times New Roman" w:cs="Times New Roman"/>
          <w:bCs/>
          <w:spacing w:val="-2"/>
        </w:rPr>
        <w:t>F</w:t>
      </w:r>
      <w:r w:rsidRPr="00830116">
        <w:rPr>
          <w:rFonts w:ascii="Times New Roman" w:hAnsi="Times New Roman" w:cs="Times New Roman"/>
          <w:spacing w:val="-2"/>
          <w:vertAlign w:val="subscript"/>
        </w:rPr>
        <w:t>v</w:t>
      </w:r>
      <w:proofErr w:type="spellEnd"/>
      <w:r w:rsidRPr="00830116">
        <w:rPr>
          <w:rFonts w:ascii="Times New Roman" w:hAnsi="Times New Roman" w:cs="Times New Roman"/>
          <w:spacing w:val="-2"/>
        </w:rPr>
        <w:t>), compression parallel to grain (</w:t>
      </w:r>
      <w:r w:rsidRPr="00830116">
        <w:rPr>
          <w:rFonts w:ascii="Times New Roman" w:hAnsi="Times New Roman" w:cs="Times New Roman"/>
          <w:bCs/>
          <w:spacing w:val="-2"/>
        </w:rPr>
        <w:t>F</w:t>
      </w:r>
      <w:r w:rsidRPr="00830116">
        <w:rPr>
          <w:rFonts w:ascii="Times New Roman" w:hAnsi="Times New Roman" w:cs="Times New Roman"/>
          <w:spacing w:val="-2"/>
          <w:vertAlign w:val="subscript"/>
        </w:rPr>
        <w:t>c</w:t>
      </w:r>
      <w:r w:rsidRPr="00830116">
        <w:rPr>
          <w:rFonts w:ascii="Times New Roman" w:hAnsi="Times New Roman" w:cs="Times New Roman"/>
          <w:spacing w:val="-2"/>
        </w:rPr>
        <w:t>), compression perpendicular to grain (</w:t>
      </w:r>
      <w:r w:rsidRPr="00830116">
        <w:rPr>
          <w:rFonts w:ascii="Times New Roman" w:hAnsi="Times New Roman" w:cs="Times New Roman"/>
          <w:bCs/>
          <w:spacing w:val="-2"/>
        </w:rPr>
        <w:t>F</w:t>
      </w:r>
      <w:r w:rsidRPr="00830116">
        <w:rPr>
          <w:rFonts w:ascii="Times New Roman" w:hAnsi="Times New Roman" w:cs="Times New Roman"/>
          <w:spacing w:val="-2"/>
          <w:vertAlign w:val="subscript"/>
        </w:rPr>
        <w:t>c_</w:t>
      </w:r>
      <w:r w:rsidRPr="00830116">
        <w:rPr>
          <w:rFonts w:ascii="Times New Roman" w:hAnsi="Times New Roman" w:cs="Times New Roman"/>
          <w:spacing w:val="-2"/>
        </w:rPr>
        <w:t xml:space="preserve">), and </w:t>
      </w:r>
      <w:r w:rsidR="00830116">
        <w:rPr>
          <w:rFonts w:ascii="Times New Roman" w:hAnsi="Times New Roman" w:cs="Times New Roman"/>
          <w:spacing w:val="-2"/>
        </w:rPr>
        <w:t xml:space="preserve">the </w:t>
      </w:r>
      <w:r w:rsidRPr="00830116">
        <w:rPr>
          <w:rFonts w:ascii="Times New Roman" w:hAnsi="Times New Roman" w:cs="Times New Roman"/>
          <w:spacing w:val="-2"/>
        </w:rPr>
        <w:t>modulus of elasticity (</w:t>
      </w:r>
      <w:r w:rsidRPr="00830116">
        <w:rPr>
          <w:rFonts w:ascii="Times New Roman" w:hAnsi="Times New Roman" w:cs="Times New Roman"/>
          <w:bCs/>
          <w:spacing w:val="-2"/>
        </w:rPr>
        <w:t>E).</w:t>
      </w:r>
      <w:r w:rsidR="00873F08" w:rsidRPr="00830116">
        <w:rPr>
          <w:rFonts w:ascii="Times New Roman" w:hAnsi="Times New Roman" w:cs="Times New Roman"/>
          <w:bCs/>
          <w:spacing w:val="-2"/>
        </w:rPr>
        <w:t xml:space="preserve">  </w:t>
      </w:r>
      <w:r w:rsidR="00F047D4" w:rsidRPr="00830116">
        <w:rPr>
          <w:rFonts w:ascii="Times New Roman" w:hAnsi="Times New Roman" w:cs="Times New Roman"/>
          <w:bCs/>
          <w:spacing w:val="-2"/>
        </w:rPr>
        <w:t xml:space="preserve">In addition to the basic orientation-specific properties of a species of wood, it should be </w:t>
      </w:r>
      <w:r w:rsidR="00830116">
        <w:rPr>
          <w:rFonts w:ascii="Times New Roman" w:hAnsi="Times New Roman" w:cs="Times New Roman"/>
          <w:bCs/>
          <w:spacing w:val="-2"/>
        </w:rPr>
        <w:t>evident</w:t>
      </w:r>
      <w:r w:rsidR="00F047D4" w:rsidRPr="00830116">
        <w:rPr>
          <w:rFonts w:ascii="Times New Roman" w:hAnsi="Times New Roman" w:cs="Times New Roman"/>
          <w:bCs/>
          <w:spacing w:val="-2"/>
        </w:rPr>
        <w:t xml:space="preserve"> that not all woods behave the same way under load.  Softer woods</w:t>
      </w:r>
      <w:r w:rsidR="00830116">
        <w:rPr>
          <w:rFonts w:ascii="Times New Roman" w:hAnsi="Times New Roman" w:cs="Times New Roman"/>
          <w:bCs/>
          <w:spacing w:val="-2"/>
        </w:rPr>
        <w:t>,</w:t>
      </w:r>
      <w:r w:rsidR="00F047D4" w:rsidRPr="00830116">
        <w:rPr>
          <w:rFonts w:ascii="Times New Roman" w:hAnsi="Times New Roman" w:cs="Times New Roman"/>
          <w:bCs/>
          <w:spacing w:val="-2"/>
        </w:rPr>
        <w:t xml:space="preserve"> such as spruce, pine, or </w:t>
      </w:r>
      <w:r w:rsidR="0060145E" w:rsidRPr="00830116">
        <w:rPr>
          <w:rFonts w:ascii="Times New Roman" w:hAnsi="Times New Roman" w:cs="Times New Roman"/>
          <w:bCs/>
          <w:spacing w:val="-2"/>
        </w:rPr>
        <w:t>f</w:t>
      </w:r>
      <w:r w:rsidR="0060145E">
        <w:rPr>
          <w:rFonts w:ascii="Times New Roman" w:hAnsi="Times New Roman" w:cs="Times New Roman"/>
          <w:bCs/>
          <w:spacing w:val="-2"/>
        </w:rPr>
        <w:t>i</w:t>
      </w:r>
      <w:r w:rsidR="0060145E" w:rsidRPr="00830116">
        <w:rPr>
          <w:rFonts w:ascii="Times New Roman" w:hAnsi="Times New Roman" w:cs="Times New Roman"/>
          <w:bCs/>
          <w:spacing w:val="-2"/>
        </w:rPr>
        <w:t>r</w:t>
      </w:r>
      <w:r w:rsidR="00F047D4" w:rsidRPr="00830116">
        <w:rPr>
          <w:rFonts w:ascii="Times New Roman" w:hAnsi="Times New Roman" w:cs="Times New Roman"/>
          <w:bCs/>
          <w:spacing w:val="-2"/>
        </w:rPr>
        <w:t>, are relatively inexpensive and therefore are used predominantly for structural purposes in light-frame structures.  Harder woods, such as oak or hickory, have a different growth rate and pattern, making the woods harder to replenish</w:t>
      </w:r>
      <w:r w:rsidR="00830116">
        <w:rPr>
          <w:rFonts w:ascii="Times New Roman" w:hAnsi="Times New Roman" w:cs="Times New Roman"/>
          <w:bCs/>
          <w:spacing w:val="-2"/>
        </w:rPr>
        <w:t>,</w:t>
      </w:r>
      <w:r w:rsidR="00F047D4" w:rsidRPr="00830116">
        <w:rPr>
          <w:rFonts w:ascii="Times New Roman" w:hAnsi="Times New Roman" w:cs="Times New Roman"/>
          <w:bCs/>
          <w:spacing w:val="-2"/>
        </w:rPr>
        <w:t xml:space="preserve"> while also giving them superior characteristics for </w:t>
      </w:r>
      <w:r w:rsidR="00830116">
        <w:rPr>
          <w:rFonts w:ascii="Times New Roman" w:hAnsi="Times New Roman" w:cs="Times New Roman"/>
          <w:bCs/>
          <w:spacing w:val="-2"/>
        </w:rPr>
        <w:t>certain construction</w:t>
      </w:r>
      <w:r w:rsidR="00F047D4" w:rsidRPr="00830116">
        <w:rPr>
          <w:rFonts w:ascii="Times New Roman" w:hAnsi="Times New Roman" w:cs="Times New Roman"/>
          <w:bCs/>
          <w:spacing w:val="-2"/>
        </w:rPr>
        <w:t xml:space="preserve"> applications.  </w:t>
      </w:r>
    </w:p>
    <w:p w14:paraId="673A731A" w14:textId="66E2AA87" w:rsidR="0052408C" w:rsidRPr="001528C4" w:rsidRDefault="0052408C" w:rsidP="005431F6">
      <w:pPr>
        <w:tabs>
          <w:tab w:val="left" w:pos="-720"/>
          <w:tab w:val="left" w:pos="0"/>
        </w:tabs>
        <w:suppressAutoHyphens/>
        <w:spacing w:after="100" w:afterAutospacing="1"/>
        <w:jc w:val="both"/>
        <w:rPr>
          <w:rFonts w:ascii="Times New Roman" w:hAnsi="Times New Roman" w:cs="Times New Roman"/>
          <w:spacing w:val="-2"/>
        </w:rPr>
      </w:pPr>
      <w:r w:rsidRPr="001528C4">
        <w:rPr>
          <w:rFonts w:ascii="Times New Roman" w:hAnsi="Times New Roman" w:cs="Times New Roman"/>
          <w:spacing w:val="-2"/>
        </w:rPr>
        <w:t>It is important to note that large volumetric changes are associated with reductions in moisture content</w:t>
      </w:r>
      <w:r w:rsidR="00544AE7">
        <w:rPr>
          <w:rFonts w:ascii="Times New Roman" w:hAnsi="Times New Roman" w:cs="Times New Roman"/>
          <w:spacing w:val="-2"/>
        </w:rPr>
        <w:t xml:space="preserve">. </w:t>
      </w:r>
      <w:r w:rsidR="00801ABA" w:rsidRPr="001528C4">
        <w:rPr>
          <w:rFonts w:ascii="Times New Roman" w:hAnsi="Times New Roman" w:cs="Times New Roman"/>
          <w:spacing w:val="-2"/>
        </w:rPr>
        <w:t xml:space="preserve">The shrinkage that results from drying is </w:t>
      </w:r>
      <w:r w:rsidR="00544AE7">
        <w:rPr>
          <w:rFonts w:ascii="Times New Roman" w:hAnsi="Times New Roman" w:cs="Times New Roman"/>
          <w:spacing w:val="-2"/>
        </w:rPr>
        <w:t>also not uniform. F</w:t>
      </w:r>
      <w:r w:rsidR="00801ABA" w:rsidRPr="001528C4">
        <w:rPr>
          <w:rFonts w:ascii="Times New Roman" w:hAnsi="Times New Roman" w:cs="Times New Roman"/>
          <w:spacing w:val="-2"/>
        </w:rPr>
        <w:t>or example, for Douglas fir, the radial</w:t>
      </w:r>
      <w:r w:rsidR="00544AE7">
        <w:rPr>
          <w:rFonts w:ascii="Times New Roman" w:hAnsi="Times New Roman" w:cs="Times New Roman"/>
          <w:spacing w:val="-2"/>
        </w:rPr>
        <w:t xml:space="preserve"> shrinkage is 4.8%, the tangential shrinkage</w:t>
      </w:r>
      <w:r w:rsidR="00801ABA" w:rsidRPr="001528C4">
        <w:rPr>
          <w:rFonts w:ascii="Times New Roman" w:hAnsi="Times New Roman" w:cs="Times New Roman"/>
          <w:spacing w:val="-2"/>
        </w:rPr>
        <w:t xml:space="preserve"> is 7.6%</w:t>
      </w:r>
      <w:r w:rsidR="00544AE7">
        <w:rPr>
          <w:rFonts w:ascii="Times New Roman" w:hAnsi="Times New Roman" w:cs="Times New Roman"/>
          <w:spacing w:val="-2"/>
        </w:rPr>
        <w:t>,</w:t>
      </w:r>
      <w:r w:rsidR="00801ABA" w:rsidRPr="001528C4">
        <w:rPr>
          <w:rFonts w:ascii="Times New Roman" w:hAnsi="Times New Roman" w:cs="Times New Roman"/>
          <w:spacing w:val="-2"/>
        </w:rPr>
        <w:t xml:space="preserve"> and the volumetric shr</w:t>
      </w:r>
      <w:r w:rsidR="00544AE7">
        <w:rPr>
          <w:rFonts w:ascii="Times New Roman" w:hAnsi="Times New Roman" w:cs="Times New Roman"/>
          <w:spacing w:val="-2"/>
        </w:rPr>
        <w:t>inkage i</w:t>
      </w:r>
      <w:r w:rsidR="00801ABA" w:rsidRPr="001528C4">
        <w:rPr>
          <w:rFonts w:ascii="Times New Roman" w:hAnsi="Times New Roman" w:cs="Times New Roman"/>
          <w:spacing w:val="-2"/>
        </w:rPr>
        <w:t>s 12.4%.</w:t>
      </w:r>
      <w:r w:rsidR="00544AE7">
        <w:rPr>
          <w:rFonts w:ascii="Times New Roman" w:hAnsi="Times New Roman" w:cs="Times New Roman"/>
          <w:spacing w:val="-2"/>
        </w:rPr>
        <w:t xml:space="preserve"> As</w:t>
      </w:r>
      <w:r w:rsidRPr="001528C4">
        <w:rPr>
          <w:rFonts w:ascii="Times New Roman" w:hAnsi="Times New Roman" w:cs="Times New Roman"/>
          <w:spacing w:val="-2"/>
        </w:rPr>
        <w:t xml:space="preserve"> wood is a polymeric material, it is</w:t>
      </w:r>
      <w:r w:rsidR="00544AE7">
        <w:rPr>
          <w:rFonts w:ascii="Times New Roman" w:hAnsi="Times New Roman" w:cs="Times New Roman"/>
          <w:spacing w:val="-2"/>
        </w:rPr>
        <w:t xml:space="preserve"> also</w:t>
      </w:r>
      <w:r w:rsidRPr="001528C4">
        <w:rPr>
          <w:rFonts w:ascii="Times New Roman" w:hAnsi="Times New Roman" w:cs="Times New Roman"/>
          <w:spacing w:val="-2"/>
        </w:rPr>
        <w:t xml:space="preserve"> prone to creep</w:t>
      </w:r>
      <w:r w:rsidR="0027266F">
        <w:rPr>
          <w:rFonts w:ascii="Times New Roman" w:hAnsi="Times New Roman" w:cs="Times New Roman"/>
          <w:spacing w:val="-2"/>
        </w:rPr>
        <w:t>, or to continuous viscous-like deformation under constant l</w:t>
      </w:r>
      <w:r w:rsidR="00535763">
        <w:rPr>
          <w:rFonts w:ascii="Times New Roman" w:hAnsi="Times New Roman" w:cs="Times New Roman"/>
          <w:spacing w:val="-2"/>
        </w:rPr>
        <w:t>o</w:t>
      </w:r>
      <w:r w:rsidR="0027266F">
        <w:rPr>
          <w:rFonts w:ascii="Times New Roman" w:hAnsi="Times New Roman" w:cs="Times New Roman"/>
          <w:spacing w:val="-2"/>
        </w:rPr>
        <w:t>ad</w:t>
      </w:r>
      <w:r w:rsidRPr="001528C4">
        <w:rPr>
          <w:rFonts w:ascii="Times New Roman" w:hAnsi="Times New Roman" w:cs="Times New Roman"/>
          <w:spacing w:val="-2"/>
        </w:rPr>
        <w:t xml:space="preserve">. </w:t>
      </w:r>
      <w:r w:rsidR="00544AE7">
        <w:rPr>
          <w:rFonts w:ascii="Times New Roman" w:hAnsi="Times New Roman" w:cs="Times New Roman"/>
          <w:spacing w:val="-2"/>
        </w:rPr>
        <w:t>As a result</w:t>
      </w:r>
      <w:r w:rsidRPr="001528C4">
        <w:rPr>
          <w:rFonts w:ascii="Times New Roman" w:hAnsi="Times New Roman" w:cs="Times New Roman"/>
          <w:spacing w:val="-2"/>
        </w:rPr>
        <w:t xml:space="preserve">, </w:t>
      </w:r>
      <w:r w:rsidR="00544AE7">
        <w:rPr>
          <w:rFonts w:ascii="Times New Roman" w:hAnsi="Times New Roman" w:cs="Times New Roman"/>
          <w:spacing w:val="-2"/>
        </w:rPr>
        <w:t>wood</w:t>
      </w:r>
      <w:r w:rsidRPr="001528C4">
        <w:rPr>
          <w:rFonts w:ascii="Times New Roman" w:hAnsi="Times New Roman" w:cs="Times New Roman"/>
          <w:spacing w:val="-2"/>
        </w:rPr>
        <w:t xml:space="preserve"> can generally support much higher stresses if the duration of loading is short.  A load duration factor is used to account for this behavior (Figure 5). </w:t>
      </w:r>
      <w:r w:rsidR="0027266F">
        <w:rPr>
          <w:rFonts w:ascii="Times New Roman" w:hAnsi="Times New Roman" w:cs="Times New Roman"/>
          <w:spacing w:val="-2"/>
        </w:rPr>
        <w:t xml:space="preserve"> If the load durations are short, such as 10 minutes or less for the case of earthquake loads and large wind storms, the design values can be multiplied by 1.6 because the load duration is short enough that no appreciable creep can occur.</w:t>
      </w:r>
    </w:p>
    <w:p w14:paraId="485E9665" w14:textId="4EC542D2" w:rsidR="00801ABA" w:rsidRPr="001528C4" w:rsidRDefault="0052408C" w:rsidP="005431F6">
      <w:pPr>
        <w:tabs>
          <w:tab w:val="left" w:pos="-720"/>
          <w:tab w:val="left" w:pos="0"/>
        </w:tabs>
        <w:suppressAutoHyphens/>
        <w:spacing w:after="100" w:afterAutospacing="1"/>
        <w:jc w:val="both"/>
        <w:rPr>
          <w:rFonts w:ascii="Times New Roman" w:hAnsi="Times New Roman" w:cs="Times New Roman"/>
          <w:spacing w:val="-2"/>
        </w:rPr>
      </w:pPr>
      <w:r w:rsidRPr="001528C4">
        <w:rPr>
          <w:rFonts w:ascii="Times New Roman" w:hAnsi="Times New Roman" w:cs="Times New Roman"/>
          <w:spacing w:val="-2"/>
        </w:rPr>
        <w:t>Other correction factors commonly used are the size factor, the repetitive mem</w:t>
      </w:r>
      <w:r w:rsidR="003E44C9" w:rsidRPr="001528C4">
        <w:rPr>
          <w:rFonts w:ascii="Times New Roman" w:hAnsi="Times New Roman" w:cs="Times New Roman"/>
          <w:spacing w:val="-2"/>
        </w:rPr>
        <w:t>ber factor, and the form factor</w:t>
      </w:r>
      <w:r w:rsidRPr="001528C4">
        <w:rPr>
          <w:rFonts w:ascii="Times New Roman" w:hAnsi="Times New Roman" w:cs="Times New Roman"/>
          <w:spacing w:val="-2"/>
        </w:rPr>
        <w:t xml:space="preserve">.  The size factor accounts for the fact that most </w:t>
      </w:r>
      <w:r w:rsidR="00350475">
        <w:rPr>
          <w:rFonts w:ascii="Times New Roman" w:hAnsi="Times New Roman" w:cs="Times New Roman"/>
          <w:spacing w:val="-2"/>
        </w:rPr>
        <w:t xml:space="preserve">wood </w:t>
      </w:r>
      <w:r w:rsidRPr="001528C4">
        <w:rPr>
          <w:rFonts w:ascii="Times New Roman" w:hAnsi="Times New Roman" w:cs="Times New Roman"/>
          <w:spacing w:val="-2"/>
        </w:rPr>
        <w:t xml:space="preserve">data </w:t>
      </w:r>
      <w:proofErr w:type="gramStart"/>
      <w:r w:rsidRPr="001528C4">
        <w:rPr>
          <w:rFonts w:ascii="Times New Roman" w:hAnsi="Times New Roman" w:cs="Times New Roman"/>
          <w:spacing w:val="-2"/>
        </w:rPr>
        <w:t>is</w:t>
      </w:r>
      <w:proofErr w:type="gramEnd"/>
      <w:r w:rsidRPr="001528C4">
        <w:rPr>
          <w:rFonts w:ascii="Times New Roman" w:hAnsi="Times New Roman" w:cs="Times New Roman"/>
          <w:spacing w:val="-2"/>
        </w:rPr>
        <w:t xml:space="preserve"> generated </w:t>
      </w:r>
      <w:r w:rsidR="00F62CD6">
        <w:rPr>
          <w:rFonts w:ascii="Times New Roman" w:hAnsi="Times New Roman" w:cs="Times New Roman"/>
          <w:spacing w:val="-2"/>
        </w:rPr>
        <w:t>from shallow beam</w:t>
      </w:r>
      <w:r w:rsidR="00350475">
        <w:rPr>
          <w:rFonts w:ascii="Times New Roman" w:hAnsi="Times New Roman" w:cs="Times New Roman"/>
          <w:spacing w:val="-2"/>
        </w:rPr>
        <w:t xml:space="preserve"> tests,</w:t>
      </w:r>
      <w:r w:rsidRPr="001528C4">
        <w:rPr>
          <w:rFonts w:ascii="Times New Roman" w:hAnsi="Times New Roman" w:cs="Times New Roman"/>
          <w:spacing w:val="-2"/>
        </w:rPr>
        <w:t xml:space="preserve"> less than 12 in. in depth, and </w:t>
      </w:r>
      <w:r w:rsidR="00350475">
        <w:rPr>
          <w:rFonts w:ascii="Times New Roman" w:hAnsi="Times New Roman" w:cs="Times New Roman"/>
          <w:spacing w:val="-2"/>
        </w:rPr>
        <w:t xml:space="preserve">it is well-known that </w:t>
      </w:r>
      <w:r w:rsidRPr="001528C4">
        <w:rPr>
          <w:rFonts w:ascii="Times New Roman" w:hAnsi="Times New Roman" w:cs="Times New Roman"/>
          <w:spacing w:val="-2"/>
        </w:rPr>
        <w:t xml:space="preserve">the </w:t>
      </w:r>
      <w:r w:rsidR="00350475">
        <w:rPr>
          <w:rFonts w:ascii="Times New Roman" w:hAnsi="Times New Roman" w:cs="Times New Roman"/>
          <w:spacing w:val="-2"/>
        </w:rPr>
        <w:t xml:space="preserve">average </w:t>
      </w:r>
      <w:r w:rsidRPr="001528C4">
        <w:rPr>
          <w:rFonts w:ascii="Times New Roman" w:hAnsi="Times New Roman" w:cs="Times New Roman"/>
          <w:spacing w:val="-2"/>
        </w:rPr>
        <w:t>strength d</w:t>
      </w:r>
      <w:r w:rsidR="00350475">
        <w:rPr>
          <w:rFonts w:ascii="Times New Roman" w:hAnsi="Times New Roman" w:cs="Times New Roman"/>
          <w:spacing w:val="-2"/>
        </w:rPr>
        <w:t xml:space="preserve">ecreases as the size of the member increases due to the presence of defects (the so-called </w:t>
      </w:r>
      <w:r w:rsidR="00350475" w:rsidRPr="00E0693B">
        <w:rPr>
          <w:rFonts w:ascii="Times New Roman" w:hAnsi="Times New Roman" w:cs="Times New Roman"/>
          <w:i/>
          <w:spacing w:val="-2"/>
        </w:rPr>
        <w:t>size eff</w:t>
      </w:r>
      <w:r w:rsidR="00350475">
        <w:rPr>
          <w:rFonts w:ascii="Times New Roman" w:hAnsi="Times New Roman" w:cs="Times New Roman"/>
          <w:spacing w:val="-2"/>
        </w:rPr>
        <w:t>ect)</w:t>
      </w:r>
      <w:r w:rsidRPr="001528C4">
        <w:rPr>
          <w:rFonts w:ascii="Times New Roman" w:hAnsi="Times New Roman" w:cs="Times New Roman"/>
          <w:spacing w:val="-2"/>
        </w:rPr>
        <w:t xml:space="preserve">. The repetitive factor is used to account for the fact that wood members are often used in close proximity to one another and are tied together by floor diaphragms and collectors, so the </w:t>
      </w:r>
      <w:r w:rsidR="003E44C9" w:rsidRPr="001528C4">
        <w:rPr>
          <w:rFonts w:ascii="Times New Roman" w:hAnsi="Times New Roman" w:cs="Times New Roman"/>
          <w:spacing w:val="-2"/>
        </w:rPr>
        <w:t>weakness or fail</w:t>
      </w:r>
      <w:r w:rsidR="00F62CD6">
        <w:rPr>
          <w:rFonts w:ascii="Times New Roman" w:hAnsi="Times New Roman" w:cs="Times New Roman"/>
          <w:spacing w:val="-2"/>
        </w:rPr>
        <w:t>ure of an individual member</w:t>
      </w:r>
      <w:r w:rsidR="003E44C9" w:rsidRPr="001528C4">
        <w:rPr>
          <w:rFonts w:ascii="Times New Roman" w:hAnsi="Times New Roman" w:cs="Times New Roman"/>
          <w:spacing w:val="-2"/>
        </w:rPr>
        <w:t xml:space="preserve"> does not lead to a disproportionate collapse (i.e., failures will be local</w:t>
      </w:r>
      <w:r w:rsidR="00F62CD6">
        <w:rPr>
          <w:rFonts w:ascii="Times New Roman" w:hAnsi="Times New Roman" w:cs="Times New Roman"/>
          <w:spacing w:val="-2"/>
        </w:rPr>
        <w:t>ized</w:t>
      </w:r>
      <w:r w:rsidR="003E44C9" w:rsidRPr="001528C4">
        <w:rPr>
          <w:rFonts w:ascii="Times New Roman" w:hAnsi="Times New Roman" w:cs="Times New Roman"/>
          <w:spacing w:val="-2"/>
        </w:rPr>
        <w:t>).  Finally, the aspect ratio (depth/thickness) of a member also affects test results.</w:t>
      </w:r>
      <w:r w:rsidR="00535763">
        <w:rPr>
          <w:rFonts w:ascii="Times New Roman" w:hAnsi="Times New Roman" w:cs="Times New Roman"/>
          <w:spacing w:val="-2"/>
        </w:rPr>
        <w:t xml:space="preserve"> All of these correction factors are </w:t>
      </w:r>
      <w:r w:rsidR="008A3170">
        <w:rPr>
          <w:rFonts w:ascii="Times New Roman" w:hAnsi="Times New Roman" w:cs="Times New Roman"/>
          <w:spacing w:val="-2"/>
        </w:rPr>
        <w:t xml:space="preserve">basically </w:t>
      </w:r>
      <w:r w:rsidR="00535763">
        <w:rPr>
          <w:rFonts w:ascii="Times New Roman" w:hAnsi="Times New Roman" w:cs="Times New Roman"/>
          <w:spacing w:val="-2"/>
        </w:rPr>
        <w:t>empirical</w:t>
      </w:r>
      <w:r w:rsidR="008A3170">
        <w:rPr>
          <w:rFonts w:ascii="Times New Roman" w:hAnsi="Times New Roman" w:cs="Times New Roman"/>
          <w:spacing w:val="-2"/>
        </w:rPr>
        <w:t>,</w:t>
      </w:r>
      <w:r w:rsidR="00535763">
        <w:rPr>
          <w:rFonts w:ascii="Times New Roman" w:hAnsi="Times New Roman" w:cs="Times New Roman"/>
          <w:spacing w:val="-2"/>
        </w:rPr>
        <w:t xml:space="preserve"> but </w:t>
      </w:r>
      <w:r w:rsidR="008A3170">
        <w:rPr>
          <w:rFonts w:ascii="Times New Roman" w:hAnsi="Times New Roman" w:cs="Times New Roman"/>
          <w:spacing w:val="-2"/>
        </w:rPr>
        <w:t xml:space="preserve">justified </w:t>
      </w:r>
      <w:r w:rsidR="00535763">
        <w:rPr>
          <w:rFonts w:ascii="Times New Roman" w:hAnsi="Times New Roman" w:cs="Times New Roman"/>
          <w:spacing w:val="-2"/>
        </w:rPr>
        <w:t>based on statistics of laboratory tests results and performance experience in the field.</w:t>
      </w:r>
    </w:p>
    <w:p w14:paraId="6FBC7462" w14:textId="2C8733B6" w:rsidR="005431F6" w:rsidRDefault="005431F6" w:rsidP="005431F6">
      <w:pPr>
        <w:tabs>
          <w:tab w:val="left" w:pos="-720"/>
          <w:tab w:val="left" w:pos="0"/>
        </w:tabs>
        <w:suppressAutoHyphens/>
        <w:spacing w:after="100" w:afterAutospacing="1"/>
        <w:jc w:val="both"/>
        <w:rPr>
          <w:rFonts w:ascii="Times New Roman" w:hAnsi="Times New Roman" w:cs="Times New Roman"/>
          <w:spacing w:val="-2"/>
        </w:rPr>
      </w:pPr>
      <w:r w:rsidRPr="001528C4">
        <w:rPr>
          <w:rFonts w:ascii="Times New Roman" w:hAnsi="Times New Roman" w:cs="Times New Roman"/>
          <w:spacing w:val="-2"/>
        </w:rPr>
        <w:t>The orthotropic properties of wood can be ameliorated by creating laminates</w:t>
      </w:r>
      <w:r w:rsidR="00F62CD6">
        <w:rPr>
          <w:rFonts w:ascii="Times New Roman" w:hAnsi="Times New Roman" w:cs="Times New Roman"/>
          <w:spacing w:val="-2"/>
        </w:rPr>
        <w:t>,</w:t>
      </w:r>
      <w:r w:rsidRPr="001528C4">
        <w:rPr>
          <w:rFonts w:ascii="Times New Roman" w:hAnsi="Times New Roman" w:cs="Times New Roman"/>
          <w:spacing w:val="-2"/>
        </w:rPr>
        <w:t xml:space="preserve"> such as plywood, </w:t>
      </w:r>
      <w:r w:rsidR="009462FB" w:rsidRPr="001528C4">
        <w:rPr>
          <w:rFonts w:ascii="Times New Roman" w:hAnsi="Times New Roman" w:cs="Times New Roman"/>
          <w:spacing w:val="-2"/>
        </w:rPr>
        <w:t>where layers with fibers aligned in perpendicular directions result in an isotropic material.  In a similar manner, members made of thin strips of fibers aligned in the same direction and g</w:t>
      </w:r>
      <w:r w:rsidR="0047422B" w:rsidRPr="001528C4">
        <w:rPr>
          <w:rFonts w:ascii="Times New Roman" w:hAnsi="Times New Roman" w:cs="Times New Roman"/>
          <w:spacing w:val="-2"/>
        </w:rPr>
        <w:t>l</w:t>
      </w:r>
      <w:r w:rsidR="009462FB" w:rsidRPr="001528C4">
        <w:rPr>
          <w:rFonts w:ascii="Times New Roman" w:hAnsi="Times New Roman" w:cs="Times New Roman"/>
          <w:spacing w:val="-2"/>
        </w:rPr>
        <w:t>ued</w:t>
      </w:r>
      <w:r w:rsidR="0047422B" w:rsidRPr="001528C4">
        <w:rPr>
          <w:rFonts w:ascii="Times New Roman" w:hAnsi="Times New Roman" w:cs="Times New Roman"/>
          <w:spacing w:val="-2"/>
        </w:rPr>
        <w:t xml:space="preserve"> under pressure, or glue laminated (glulam), derive their </w:t>
      </w:r>
      <w:r w:rsidR="005741EC" w:rsidRPr="001528C4">
        <w:rPr>
          <w:rFonts w:ascii="Times New Roman" w:hAnsi="Times New Roman" w:cs="Times New Roman"/>
          <w:spacing w:val="-2"/>
        </w:rPr>
        <w:t>strength from distributing defects.</w:t>
      </w:r>
      <w:r w:rsidR="009462FB" w:rsidRPr="001528C4">
        <w:rPr>
          <w:rFonts w:ascii="Times New Roman" w:hAnsi="Times New Roman" w:cs="Times New Roman"/>
          <w:spacing w:val="-2"/>
        </w:rPr>
        <w:t xml:space="preserve">  </w:t>
      </w:r>
    </w:p>
    <w:p w14:paraId="2BC9CFAF" w14:textId="46CF5D28" w:rsidR="005431F6" w:rsidRPr="001528C4" w:rsidRDefault="008A3170" w:rsidP="00007C8C">
      <w:pPr>
        <w:tabs>
          <w:tab w:val="left" w:pos="-720"/>
        </w:tabs>
        <w:suppressAutoHyphens/>
        <w:spacing w:line="240" w:lineRule="atLeast"/>
        <w:jc w:val="center"/>
        <w:rPr>
          <w:rFonts w:ascii="Times New Roman" w:hAnsi="Times New Roman" w:cs="Times New Roman"/>
          <w:spacing w:val="-2"/>
        </w:rPr>
      </w:pPr>
      <w:r w:rsidRPr="00007C8C">
        <w:rPr>
          <w:rFonts w:ascii="Times New Roman" w:hAnsi="Times New Roman" w:cs="Times New Roman"/>
          <w:i/>
          <w:spacing w:val="-2"/>
        </w:rPr>
        <w:t xml:space="preserve">Figure 5 – </w:t>
      </w:r>
      <w:r w:rsidR="00007C8C" w:rsidRPr="00007C8C">
        <w:rPr>
          <w:rFonts w:ascii="Times New Roman" w:hAnsi="Times New Roman" w:cs="Times New Roman"/>
          <w:i/>
          <w:rPrChange w:id="2" w:author="User 1" w:date="2017-03-09T10:15:00Z">
            <w:rPr>
              <w:i/>
            </w:rPr>
          </w:rPrChange>
        </w:rPr>
        <w:t xml:space="preserve">Duration of load effects (redrawn from Breyer, D., </w:t>
      </w:r>
      <w:r w:rsidR="00007C8C" w:rsidRPr="00007C8C">
        <w:rPr>
          <w:rFonts w:ascii="Times New Roman" w:hAnsi="Times New Roman" w:cs="Times New Roman"/>
          <w:bCs/>
          <w:i/>
          <w:spacing w:val="-2"/>
          <w:szCs w:val="20"/>
          <w:rPrChange w:id="3" w:author="User 1" w:date="2017-03-09T10:15:00Z">
            <w:rPr>
              <w:rFonts w:cs="Times New Roman"/>
              <w:bCs/>
              <w:i/>
              <w:spacing w:val="-2"/>
              <w:szCs w:val="20"/>
            </w:rPr>
          </w:rPrChange>
        </w:rPr>
        <w:t>Design of Wood Structures</w:t>
      </w:r>
      <w:r w:rsidR="00007C8C" w:rsidRPr="00007C8C">
        <w:rPr>
          <w:rFonts w:ascii="Times New Roman" w:hAnsi="Times New Roman" w:cs="Times New Roman"/>
          <w:i/>
          <w:spacing w:val="-2"/>
          <w:szCs w:val="20"/>
          <w:rPrChange w:id="4" w:author="User 1" w:date="2017-03-09T10:15:00Z">
            <w:rPr>
              <w:rFonts w:cs="Times New Roman"/>
              <w:i/>
              <w:spacing w:val="-2"/>
              <w:szCs w:val="20"/>
            </w:rPr>
          </w:rPrChange>
        </w:rPr>
        <w:t>, McGraw</w:t>
      </w:r>
      <w:r w:rsidR="00007C8C" w:rsidRPr="00007C8C">
        <w:rPr>
          <w:rFonts w:ascii="Times New Roman" w:hAnsi="Times New Roman" w:cs="Times New Roman"/>
          <w:i/>
          <w:spacing w:val="-2"/>
          <w:szCs w:val="20"/>
          <w:rPrChange w:id="5" w:author="User 1" w:date="2017-03-09T10:15:00Z">
            <w:rPr>
              <w:rFonts w:cs="Times New Roman"/>
              <w:i/>
              <w:spacing w:val="-2"/>
              <w:szCs w:val="20"/>
            </w:rPr>
          </w:rPrChange>
        </w:rPr>
        <w:noBreakHyphen/>
        <w:t>Hill, 1988)</w:t>
      </w:r>
    </w:p>
    <w:p w14:paraId="78313E9E" w14:textId="77777777" w:rsidR="00813771" w:rsidRPr="001528C4" w:rsidRDefault="00813771" w:rsidP="00801ABA">
      <w:pPr>
        <w:pStyle w:val="TOAHeading"/>
        <w:tabs>
          <w:tab w:val="clear" w:pos="9360"/>
          <w:tab w:val="left" w:pos="-720"/>
        </w:tabs>
        <w:spacing w:after="100" w:afterAutospacing="1" w:line="240" w:lineRule="auto"/>
        <w:rPr>
          <w:rFonts w:ascii="Times New Roman" w:hAnsi="Times New Roman" w:cs="Times New Roman"/>
          <w:spacing w:val="-2"/>
        </w:rPr>
      </w:pPr>
    </w:p>
    <w:p w14:paraId="143C2FA2" w14:textId="467145CA" w:rsidR="00813771" w:rsidRPr="00D05441" w:rsidRDefault="005319E9" w:rsidP="00813771">
      <w:pPr>
        <w:tabs>
          <w:tab w:val="left" w:pos="-720"/>
        </w:tabs>
        <w:suppressAutoHyphens/>
        <w:spacing w:line="240" w:lineRule="atLeast"/>
        <w:jc w:val="center"/>
        <w:rPr>
          <w:rFonts w:ascii="Times New Roman" w:hAnsi="Times New Roman" w:cs="Times New Roman"/>
          <w:i/>
          <w:spacing w:val="-2"/>
        </w:rPr>
      </w:pPr>
      <w:r w:rsidRPr="00D05441">
        <w:rPr>
          <w:rFonts w:ascii="Times New Roman" w:hAnsi="Times New Roman" w:cs="Times New Roman"/>
          <w:i/>
          <w:noProof/>
          <w:spacing w:val="-2"/>
        </w:rPr>
        <w:lastRenderedPageBreak/>
        <mc:AlternateContent>
          <mc:Choice Requires="wps">
            <w:drawing>
              <wp:anchor distT="0" distB="0" distL="114300" distR="114300" simplePos="0" relativeHeight="251670528" behindDoc="0" locked="0" layoutInCell="1" allowOverlap="1" wp14:anchorId="6F3C03DD" wp14:editId="6C6D2779">
                <wp:simplePos x="0" y="0"/>
                <wp:positionH relativeFrom="column">
                  <wp:posOffset>318135</wp:posOffset>
                </wp:positionH>
                <wp:positionV relativeFrom="paragraph">
                  <wp:posOffset>270510</wp:posOffset>
                </wp:positionV>
                <wp:extent cx="5712460" cy="7274560"/>
                <wp:effectExtent l="0" t="0" r="0" b="0"/>
                <wp:wrapThrough wrapText="bothSides">
                  <wp:wrapPolygon edited="0">
                    <wp:start x="-36" y="0"/>
                    <wp:lineTo x="-36" y="21572"/>
                    <wp:lineTo x="21600" y="21572"/>
                    <wp:lineTo x="21600" y="0"/>
                    <wp:lineTo x="-36" y="0"/>
                  </wp:wrapPolygon>
                </wp:wrapThrough>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2460" cy="727456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15B93C0E" w14:textId="77777777" w:rsidR="008544DC" w:rsidRDefault="008544DC" w:rsidP="005319E9">
                            <w:r>
                              <w:rPr>
                                <w:noProof/>
                              </w:rPr>
                              <w:drawing>
                                <wp:inline distT="0" distB="0" distL="0" distR="0" wp14:anchorId="4510DB6A" wp14:editId="32BE402F">
                                  <wp:extent cx="5530215" cy="7184390"/>
                                  <wp:effectExtent l="0" t="0" r="6985" b="3810"/>
                                  <wp:docPr id="34" name="Picture 34" descr="woodtabl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woodtable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30215" cy="718439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5" o:spid="_x0000_s1026" type="#_x0000_t202" style="position:absolute;left:0;text-align:left;margin-left:25.05pt;margin-top:21.3pt;width:449.8pt;height:57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" stroked="f">
                <v:textbox>
                  <w:txbxContent>
                    <w:p w14:paraId="15B93C0E" w14:textId="77777777" w:rsidR="008F726A" w:rsidRDefault="008F726A" w:rsidP="005319E9">
                      <w:r>
                        <w:rPr>
                          <w:noProof/>
                        </w:rPr>
                        <w:drawing>
                          <wp:inline distT="0" distB="0" distL="0" distR="0" wp14:anchorId="4510DB6A" wp14:editId="32BE402F">
                            <wp:extent cx="5530215" cy="7184390"/>
                            <wp:effectExtent l="0" t="0" r="6985" b="3810"/>
                            <wp:docPr id="34" name="Picture 34" descr="woodtabl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woodtable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30215" cy="7184390"/>
                                    </a:xfrm>
                                    <a:prstGeom prst="rect">
                                      <a:avLst/>
                                    </a:prstGeom>
                                    <a:noFill/>
                                    <a:ln>
                                      <a:noFill/>
                                    </a:ln>
                                  </pic:spPr>
                                </pic:pic>
                              </a:graphicData>
                            </a:graphic>
                          </wp:inline>
                        </w:drawing>
                      </w:r>
                    </w:p>
                  </w:txbxContent>
                </v:textbox>
                <w10:wrap type="through"/>
              </v:shape>
            </w:pict>
          </mc:Fallback>
        </mc:AlternateContent>
      </w:r>
      <w:r w:rsidRPr="00D05441">
        <w:rPr>
          <w:rFonts w:ascii="Times New Roman" w:hAnsi="Times New Roman" w:cs="Times New Roman"/>
          <w:i/>
          <w:spacing w:val="-2"/>
        </w:rPr>
        <w:t>Table 1 – Desig</w:t>
      </w:r>
      <w:r w:rsidR="00830116">
        <w:rPr>
          <w:rFonts w:ascii="Times New Roman" w:hAnsi="Times New Roman" w:cs="Times New Roman"/>
          <w:i/>
          <w:spacing w:val="-2"/>
        </w:rPr>
        <w:t>n values for S</w:t>
      </w:r>
      <w:r w:rsidR="00D05441" w:rsidRPr="00D05441">
        <w:rPr>
          <w:rFonts w:ascii="Times New Roman" w:hAnsi="Times New Roman" w:cs="Times New Roman"/>
          <w:i/>
          <w:spacing w:val="-2"/>
        </w:rPr>
        <w:t>outhern wide pine</w:t>
      </w:r>
    </w:p>
    <w:p w14:paraId="63FC139F" w14:textId="77777777" w:rsidR="00813771" w:rsidRPr="001528C4" w:rsidRDefault="00813771" w:rsidP="00813771">
      <w:pPr>
        <w:tabs>
          <w:tab w:val="left" w:pos="-720"/>
        </w:tabs>
        <w:suppressAutoHyphens/>
        <w:spacing w:line="240" w:lineRule="atLeast"/>
        <w:jc w:val="center"/>
        <w:rPr>
          <w:rFonts w:ascii="Times New Roman" w:hAnsi="Times New Roman" w:cs="Times New Roman"/>
          <w:spacing w:val="-2"/>
        </w:rPr>
      </w:pPr>
    </w:p>
    <w:p w14:paraId="4CA75E4F" w14:textId="77777777" w:rsidR="00D05441" w:rsidRDefault="00D05441" w:rsidP="003923D3">
      <w:pPr>
        <w:spacing w:before="0" w:after="0"/>
        <w:rPr>
          <w:rFonts w:ascii="Times New Roman" w:hAnsi="Times New Roman" w:cs="Times New Roman"/>
          <w:b/>
          <w:u w:val="single"/>
        </w:rPr>
      </w:pPr>
    </w:p>
    <w:p w14:paraId="0CC9F025" w14:textId="77777777" w:rsidR="00007C8C" w:rsidRDefault="00007C8C">
      <w:pPr>
        <w:spacing w:before="0" w:after="0"/>
        <w:rPr>
          <w:rFonts w:ascii="Times New Roman" w:hAnsi="Times New Roman" w:cs="Times New Roman"/>
          <w:b/>
        </w:rPr>
      </w:pPr>
      <w:r>
        <w:rPr>
          <w:rFonts w:ascii="Times New Roman" w:hAnsi="Times New Roman" w:cs="Times New Roman"/>
          <w:b/>
        </w:rPr>
        <w:br w:type="page"/>
      </w:r>
    </w:p>
    <w:p w14:paraId="35C96F46" w14:textId="7F7A2AD3" w:rsidR="00854A97" w:rsidRPr="00F62CD6" w:rsidRDefault="0028504D" w:rsidP="00F62CD6">
      <w:pPr>
        <w:spacing w:before="0" w:after="0"/>
        <w:rPr>
          <w:rFonts w:ascii="Times New Roman" w:hAnsi="Times New Roman" w:cs="Times New Roman"/>
          <w:b/>
        </w:rPr>
      </w:pPr>
      <w:r w:rsidRPr="00D05441">
        <w:rPr>
          <w:rFonts w:ascii="Times New Roman" w:hAnsi="Times New Roman" w:cs="Times New Roman"/>
          <w:b/>
        </w:rPr>
        <w:lastRenderedPageBreak/>
        <w:t>Procedure</w:t>
      </w:r>
      <w:r w:rsidR="004715AE" w:rsidRPr="00D05441">
        <w:rPr>
          <w:rFonts w:ascii="Times New Roman" w:hAnsi="Times New Roman" w:cs="Times New Roman"/>
          <w:b/>
        </w:rPr>
        <w:t>:</w:t>
      </w:r>
    </w:p>
    <w:p w14:paraId="0BBEA746" w14:textId="59D793C6" w:rsidR="0016039E" w:rsidRPr="00F62CD6" w:rsidRDefault="0016039E" w:rsidP="0016039E">
      <w:pPr>
        <w:outlineLvl w:val="0"/>
        <w:rPr>
          <w:rFonts w:ascii="Times New Roman" w:hAnsi="Times New Roman" w:cs="Times New Roman"/>
          <w:b/>
          <w:u w:val="single"/>
        </w:rPr>
      </w:pPr>
      <w:r w:rsidRPr="00F62CD6">
        <w:rPr>
          <w:rFonts w:ascii="Times New Roman" w:hAnsi="Times New Roman" w:cs="Times New Roman"/>
          <w:b/>
          <w:u w:val="single"/>
        </w:rPr>
        <w:t xml:space="preserve">Compression Test </w:t>
      </w:r>
    </w:p>
    <w:p w14:paraId="2C23EFEA" w14:textId="2862D5BF" w:rsidR="00F047D4" w:rsidRPr="001528C4" w:rsidRDefault="00F047D4" w:rsidP="00F047D4">
      <w:pPr>
        <w:numPr>
          <w:ilvl w:val="0"/>
          <w:numId w:val="16"/>
        </w:numPr>
        <w:spacing w:after="0"/>
        <w:rPr>
          <w:rFonts w:ascii="Times New Roman" w:hAnsi="Times New Roman" w:cs="Times New Roman"/>
        </w:rPr>
      </w:pPr>
      <w:r w:rsidRPr="001528C4">
        <w:rPr>
          <w:rFonts w:ascii="Times New Roman" w:hAnsi="Times New Roman" w:cs="Times New Roman"/>
        </w:rPr>
        <w:t>Obtain nominal 3-1/2</w:t>
      </w:r>
      <w:r w:rsidR="00BD0B60">
        <w:rPr>
          <w:rFonts w:ascii="Times New Roman" w:hAnsi="Times New Roman" w:cs="Times New Roman"/>
        </w:rPr>
        <w:t>”</w:t>
      </w:r>
      <w:r w:rsidRPr="001528C4">
        <w:rPr>
          <w:rFonts w:ascii="Times New Roman" w:hAnsi="Times New Roman" w:cs="Times New Roman"/>
        </w:rPr>
        <w:t xml:space="preserve"> compression </w:t>
      </w:r>
      <w:r w:rsidR="002F5B8D" w:rsidRPr="001528C4">
        <w:rPr>
          <w:rFonts w:ascii="Times New Roman" w:hAnsi="Times New Roman" w:cs="Times New Roman"/>
        </w:rPr>
        <w:t xml:space="preserve">cube </w:t>
      </w:r>
      <w:r w:rsidRPr="001528C4">
        <w:rPr>
          <w:rFonts w:ascii="Times New Roman" w:hAnsi="Times New Roman" w:cs="Times New Roman"/>
        </w:rPr>
        <w:t xml:space="preserve">specimens of three different woods </w:t>
      </w:r>
      <w:r w:rsidR="002F5B8D" w:rsidRPr="001528C4">
        <w:rPr>
          <w:rFonts w:ascii="Times New Roman" w:hAnsi="Times New Roman" w:cs="Times New Roman"/>
        </w:rPr>
        <w:t>(</w:t>
      </w:r>
      <w:r w:rsidR="00BD0B60">
        <w:rPr>
          <w:rFonts w:ascii="Times New Roman" w:hAnsi="Times New Roman" w:cs="Times New Roman"/>
        </w:rPr>
        <w:t>S</w:t>
      </w:r>
      <w:r w:rsidRPr="001528C4">
        <w:rPr>
          <w:rFonts w:ascii="Times New Roman" w:hAnsi="Times New Roman" w:cs="Times New Roman"/>
        </w:rPr>
        <w:t>outhern pine, spruce</w:t>
      </w:r>
      <w:r w:rsidR="00BD0B60">
        <w:rPr>
          <w:rFonts w:ascii="Times New Roman" w:hAnsi="Times New Roman" w:cs="Times New Roman"/>
        </w:rPr>
        <w:t>, and oak for example).</w:t>
      </w:r>
      <w:r w:rsidRPr="001528C4">
        <w:rPr>
          <w:rFonts w:ascii="Times New Roman" w:hAnsi="Times New Roman" w:cs="Times New Roman"/>
        </w:rPr>
        <w:t xml:space="preserve"> </w:t>
      </w:r>
      <w:r w:rsidR="00BD0B60">
        <w:rPr>
          <w:rFonts w:ascii="Times New Roman" w:hAnsi="Times New Roman" w:cs="Times New Roman"/>
        </w:rPr>
        <w:t>The cubes</w:t>
      </w:r>
      <w:r w:rsidR="002F5B8D" w:rsidRPr="001528C4">
        <w:rPr>
          <w:rFonts w:ascii="Times New Roman" w:hAnsi="Times New Roman" w:cs="Times New Roman"/>
        </w:rPr>
        <w:t xml:space="preserve"> c</w:t>
      </w:r>
      <w:r w:rsidR="00BD0B60">
        <w:rPr>
          <w:rFonts w:ascii="Times New Roman" w:hAnsi="Times New Roman" w:cs="Times New Roman"/>
        </w:rPr>
        <w:t>an be cut from a 4x4 section</w:t>
      </w:r>
      <w:r w:rsidR="003D38AB">
        <w:rPr>
          <w:rFonts w:ascii="Times New Roman" w:hAnsi="Times New Roman" w:cs="Times New Roman"/>
        </w:rPr>
        <w:t xml:space="preserve"> </w:t>
      </w:r>
      <w:r w:rsidR="00C36DA8">
        <w:rPr>
          <w:rFonts w:ascii="Times New Roman" w:hAnsi="Times New Roman" w:cs="Times New Roman"/>
        </w:rPr>
        <w:t>but</w:t>
      </w:r>
      <w:r w:rsidR="003D38AB">
        <w:rPr>
          <w:rFonts w:ascii="Times New Roman" w:hAnsi="Times New Roman" w:cs="Times New Roman"/>
        </w:rPr>
        <w:t xml:space="preserve"> </w:t>
      </w:r>
      <w:r w:rsidR="00C36DA8">
        <w:rPr>
          <w:rFonts w:ascii="Times New Roman" w:hAnsi="Times New Roman" w:cs="Times New Roman"/>
        </w:rPr>
        <w:t xml:space="preserve">should </w:t>
      </w:r>
      <w:r w:rsidR="003D38AB">
        <w:rPr>
          <w:rFonts w:ascii="Times New Roman" w:hAnsi="Times New Roman" w:cs="Times New Roman"/>
        </w:rPr>
        <w:t>be clear wood</w:t>
      </w:r>
      <w:r w:rsidR="00BD0B60">
        <w:rPr>
          <w:rFonts w:ascii="Times New Roman" w:hAnsi="Times New Roman" w:cs="Times New Roman"/>
        </w:rPr>
        <w:t>.  Ensure</w:t>
      </w:r>
      <w:r w:rsidR="002F5B8D" w:rsidRPr="001528C4">
        <w:rPr>
          <w:rFonts w:ascii="Times New Roman" w:hAnsi="Times New Roman" w:cs="Times New Roman"/>
        </w:rPr>
        <w:t xml:space="preserve"> that the surfaces </w:t>
      </w:r>
      <w:r w:rsidR="00BD0B60">
        <w:rPr>
          <w:rFonts w:ascii="Times New Roman" w:hAnsi="Times New Roman" w:cs="Times New Roman"/>
        </w:rPr>
        <w:t>are</w:t>
      </w:r>
      <w:r w:rsidR="002F5B8D" w:rsidRPr="001528C4">
        <w:rPr>
          <w:rFonts w:ascii="Times New Roman" w:hAnsi="Times New Roman" w:cs="Times New Roman"/>
        </w:rPr>
        <w:t xml:space="preserve"> </w:t>
      </w:r>
      <w:r w:rsidR="00D74AF6">
        <w:rPr>
          <w:rFonts w:ascii="Times New Roman" w:hAnsi="Times New Roman" w:cs="Times New Roman"/>
        </w:rPr>
        <w:t xml:space="preserve">to be </w:t>
      </w:r>
      <w:r w:rsidR="002F5B8D" w:rsidRPr="001528C4">
        <w:rPr>
          <w:rFonts w:ascii="Times New Roman" w:hAnsi="Times New Roman" w:cs="Times New Roman"/>
        </w:rPr>
        <w:t>parallel to one another.  O</w:t>
      </w:r>
      <w:r w:rsidRPr="001528C4">
        <w:rPr>
          <w:rFonts w:ascii="Times New Roman" w:hAnsi="Times New Roman" w:cs="Times New Roman"/>
        </w:rPr>
        <w:t xml:space="preserve">ne set </w:t>
      </w:r>
      <w:r w:rsidR="002F5B8D" w:rsidRPr="001528C4">
        <w:rPr>
          <w:rFonts w:ascii="Times New Roman" w:hAnsi="Times New Roman" w:cs="Times New Roman"/>
        </w:rPr>
        <w:t xml:space="preserve">of specimens </w:t>
      </w:r>
      <w:r w:rsidRPr="001528C4">
        <w:rPr>
          <w:rFonts w:ascii="Times New Roman" w:hAnsi="Times New Roman" w:cs="Times New Roman"/>
        </w:rPr>
        <w:t xml:space="preserve">should be tested with the load applied parallel </w:t>
      </w:r>
      <w:r w:rsidR="00BD0B60">
        <w:rPr>
          <w:rFonts w:ascii="Times New Roman" w:hAnsi="Times New Roman" w:cs="Times New Roman"/>
        </w:rPr>
        <w:t>to the</w:t>
      </w:r>
      <w:r w:rsidRPr="001528C4">
        <w:rPr>
          <w:rFonts w:ascii="Times New Roman" w:hAnsi="Times New Roman" w:cs="Times New Roman"/>
        </w:rPr>
        <w:t xml:space="preserve"> grain</w:t>
      </w:r>
      <w:r w:rsidR="00BD0B60">
        <w:rPr>
          <w:rFonts w:ascii="Times New Roman" w:hAnsi="Times New Roman" w:cs="Times New Roman"/>
        </w:rPr>
        <w:t>,</w:t>
      </w:r>
      <w:r w:rsidRPr="001528C4">
        <w:rPr>
          <w:rFonts w:ascii="Times New Roman" w:hAnsi="Times New Roman" w:cs="Times New Roman"/>
        </w:rPr>
        <w:t xml:space="preserve"> and </w:t>
      </w:r>
      <w:r w:rsidR="00BD0B60">
        <w:rPr>
          <w:rFonts w:ascii="Times New Roman" w:hAnsi="Times New Roman" w:cs="Times New Roman"/>
        </w:rPr>
        <w:t>the other set of</w:t>
      </w:r>
      <w:r w:rsidRPr="001528C4">
        <w:rPr>
          <w:rFonts w:ascii="Times New Roman" w:hAnsi="Times New Roman" w:cs="Times New Roman"/>
        </w:rPr>
        <w:t xml:space="preserve"> </w:t>
      </w:r>
      <w:r w:rsidR="00BD0B60">
        <w:rPr>
          <w:rFonts w:ascii="Times New Roman" w:hAnsi="Times New Roman" w:cs="Times New Roman"/>
        </w:rPr>
        <w:t xml:space="preserve">specimens should be tested </w:t>
      </w:r>
      <w:r w:rsidRPr="001528C4">
        <w:rPr>
          <w:rFonts w:ascii="Times New Roman" w:hAnsi="Times New Roman" w:cs="Times New Roman"/>
        </w:rPr>
        <w:t xml:space="preserve">with </w:t>
      </w:r>
      <w:r w:rsidR="00BD0B60">
        <w:rPr>
          <w:rFonts w:ascii="Times New Roman" w:hAnsi="Times New Roman" w:cs="Times New Roman"/>
        </w:rPr>
        <w:t xml:space="preserve">the </w:t>
      </w:r>
      <w:r w:rsidRPr="001528C4">
        <w:rPr>
          <w:rFonts w:ascii="Times New Roman" w:hAnsi="Times New Roman" w:cs="Times New Roman"/>
        </w:rPr>
        <w:t>load applied perpendicular to</w:t>
      </w:r>
      <w:r w:rsidR="00BD0B60">
        <w:rPr>
          <w:rFonts w:ascii="Times New Roman" w:hAnsi="Times New Roman" w:cs="Times New Roman"/>
        </w:rPr>
        <w:t xml:space="preserve"> the</w:t>
      </w:r>
      <w:r w:rsidRPr="001528C4">
        <w:rPr>
          <w:rFonts w:ascii="Times New Roman" w:hAnsi="Times New Roman" w:cs="Times New Roman"/>
        </w:rPr>
        <w:t xml:space="preserve"> grain. </w:t>
      </w:r>
      <w:r w:rsidR="00D74AF6">
        <w:rPr>
          <w:rFonts w:ascii="Times New Roman" w:hAnsi="Times New Roman" w:cs="Times New Roman"/>
        </w:rPr>
        <w:t xml:space="preserve"> The number of test repetitions within a set depends on the desired confidence limits. </w:t>
      </w:r>
      <w:r w:rsidR="00987B6E">
        <w:rPr>
          <w:rFonts w:ascii="Times New Roman" w:hAnsi="Times New Roman" w:cs="Times New Roman"/>
        </w:rPr>
        <w:t xml:space="preserve">Only one test per set will be run as part of this laboratory, as its objectives are to demonstrate the techniques and not to develop large robust data sets for engineering design. </w:t>
      </w:r>
      <w:r w:rsidR="003D38AB">
        <w:rPr>
          <w:rFonts w:ascii="Times New Roman" w:hAnsi="Times New Roman" w:cs="Times New Roman"/>
        </w:rPr>
        <w:t xml:space="preserve"> </w:t>
      </w:r>
      <w:r w:rsidR="00D74AF6">
        <w:rPr>
          <w:rFonts w:ascii="Times New Roman" w:hAnsi="Times New Roman" w:cs="Times New Roman"/>
        </w:rPr>
        <w:t xml:space="preserve"> </w:t>
      </w:r>
    </w:p>
    <w:p w14:paraId="79B7A26B" w14:textId="73E0FC74" w:rsidR="002F5B8D" w:rsidRPr="001528C4" w:rsidRDefault="002F5B8D" w:rsidP="002F5B8D">
      <w:pPr>
        <w:numPr>
          <w:ilvl w:val="0"/>
          <w:numId w:val="16"/>
        </w:numPr>
        <w:spacing w:after="0"/>
        <w:rPr>
          <w:rFonts w:ascii="Times New Roman" w:hAnsi="Times New Roman" w:cs="Times New Roman"/>
        </w:rPr>
      </w:pPr>
      <w:r w:rsidRPr="001528C4">
        <w:rPr>
          <w:rFonts w:ascii="Times New Roman" w:hAnsi="Times New Roman" w:cs="Times New Roman"/>
        </w:rPr>
        <w:t xml:space="preserve">Measure the cross-sectional dimensions (width and thickness) of each test specimen to the nearest 0.002 in. using a caliper.  Measure the total length (in the direction of loading) for the compression specimens. </w:t>
      </w:r>
      <w:r w:rsidR="00141551">
        <w:rPr>
          <w:rFonts w:ascii="Times New Roman" w:hAnsi="Times New Roman" w:cs="Times New Roman"/>
        </w:rPr>
        <w:t>As</w:t>
      </w:r>
      <w:r w:rsidRPr="001528C4">
        <w:rPr>
          <w:rFonts w:ascii="Times New Roman" w:hAnsi="Times New Roman" w:cs="Times New Roman"/>
        </w:rPr>
        <w:t xml:space="preserve"> the specimens may vary slightly in dimensions throughout their length, take several measurements, </w:t>
      </w:r>
      <w:r w:rsidR="00141551">
        <w:rPr>
          <w:rFonts w:ascii="Times New Roman" w:hAnsi="Times New Roman" w:cs="Times New Roman"/>
        </w:rPr>
        <w:t>and record</w:t>
      </w:r>
      <w:r w:rsidRPr="001528C4">
        <w:rPr>
          <w:rFonts w:ascii="Times New Roman" w:hAnsi="Times New Roman" w:cs="Times New Roman"/>
        </w:rPr>
        <w:t xml:space="preserve"> the approximate average for each measured dimension.</w:t>
      </w:r>
    </w:p>
    <w:p w14:paraId="14DEEED7" w14:textId="25BBAEEF" w:rsidR="0016039E" w:rsidRPr="001528C4" w:rsidRDefault="00F047D4" w:rsidP="0016039E">
      <w:pPr>
        <w:numPr>
          <w:ilvl w:val="0"/>
          <w:numId w:val="16"/>
        </w:numPr>
        <w:spacing w:after="0"/>
        <w:rPr>
          <w:rFonts w:ascii="Times New Roman" w:hAnsi="Times New Roman" w:cs="Times New Roman"/>
        </w:rPr>
      </w:pPr>
      <w:r w:rsidRPr="001528C4">
        <w:rPr>
          <w:rFonts w:ascii="Times New Roman" w:hAnsi="Times New Roman" w:cs="Times New Roman"/>
        </w:rPr>
        <w:t xml:space="preserve">After setting up the universal testing machine </w:t>
      </w:r>
      <w:r w:rsidR="002F5B8D" w:rsidRPr="001528C4">
        <w:rPr>
          <w:rFonts w:ascii="Times New Roman" w:hAnsi="Times New Roman" w:cs="Times New Roman"/>
        </w:rPr>
        <w:t>(</w:t>
      </w:r>
      <w:r w:rsidR="005E036C">
        <w:rPr>
          <w:rFonts w:ascii="Times New Roman" w:hAnsi="Times New Roman" w:cs="Times New Roman"/>
        </w:rPr>
        <w:t>see</w:t>
      </w:r>
      <w:r w:rsidR="002D0556">
        <w:rPr>
          <w:rFonts w:ascii="Times New Roman" w:hAnsi="Times New Roman" w:cs="Times New Roman"/>
        </w:rPr>
        <w:t xml:space="preserve"> </w:t>
      </w:r>
      <w:r w:rsidR="005E036C">
        <w:rPr>
          <w:rFonts w:ascii="Times New Roman" w:hAnsi="Times New Roman" w:cs="Times New Roman"/>
        </w:rPr>
        <w:t xml:space="preserve">first </w:t>
      </w:r>
      <w:r w:rsidR="002D0556">
        <w:rPr>
          <w:rFonts w:ascii="Times New Roman" w:hAnsi="Times New Roman" w:cs="Times New Roman"/>
        </w:rPr>
        <w:t>manuscript</w:t>
      </w:r>
      <w:r w:rsidR="005E036C">
        <w:rPr>
          <w:rFonts w:ascii="Times New Roman" w:hAnsi="Times New Roman" w:cs="Times New Roman"/>
        </w:rPr>
        <w:t xml:space="preserve"> on this series: </w:t>
      </w:r>
      <w:r w:rsidR="005E036C" w:rsidRPr="0041794E">
        <w:rPr>
          <w:rFonts w:ascii="Times New Roman" w:hAnsi="Times New Roman" w:cs="Times New Roman"/>
        </w:rPr>
        <w:t>Materials Constants</w:t>
      </w:r>
      <w:r w:rsidR="002F5B8D" w:rsidRPr="001528C4">
        <w:rPr>
          <w:rFonts w:ascii="Times New Roman" w:hAnsi="Times New Roman" w:cs="Times New Roman"/>
        </w:rPr>
        <w:t xml:space="preserve">), carefully center the specimen on the compression platen and lower the crosshead until a slight load is applied.  Use the fine controls to back </w:t>
      </w:r>
      <w:r w:rsidR="00141551">
        <w:rPr>
          <w:rFonts w:ascii="Times New Roman" w:hAnsi="Times New Roman" w:cs="Times New Roman"/>
        </w:rPr>
        <w:t xml:space="preserve">the load </w:t>
      </w:r>
      <w:r w:rsidR="002F5B8D" w:rsidRPr="001528C4">
        <w:rPr>
          <w:rFonts w:ascii="Times New Roman" w:hAnsi="Times New Roman" w:cs="Times New Roman"/>
        </w:rPr>
        <w:t>off to as close to zero as possible.</w:t>
      </w:r>
    </w:p>
    <w:p w14:paraId="477D6D45" w14:textId="54390665" w:rsidR="002F5B8D" w:rsidRPr="001528C4" w:rsidRDefault="0016039E" w:rsidP="00F62CD6">
      <w:pPr>
        <w:numPr>
          <w:ilvl w:val="0"/>
          <w:numId w:val="17"/>
        </w:numPr>
        <w:spacing w:after="0"/>
        <w:rPr>
          <w:rFonts w:ascii="Times New Roman" w:hAnsi="Times New Roman" w:cs="Times New Roman"/>
        </w:rPr>
      </w:pPr>
      <w:r w:rsidRPr="001528C4">
        <w:rPr>
          <w:rFonts w:ascii="Times New Roman" w:hAnsi="Times New Roman" w:cs="Times New Roman"/>
        </w:rPr>
        <w:t>Apply</w:t>
      </w:r>
      <w:r w:rsidR="00141551">
        <w:rPr>
          <w:rFonts w:ascii="Times New Roman" w:hAnsi="Times New Roman" w:cs="Times New Roman"/>
        </w:rPr>
        <w:t xml:space="preserve"> the</w:t>
      </w:r>
      <w:r w:rsidRPr="001528C4">
        <w:rPr>
          <w:rFonts w:ascii="Times New Roman" w:hAnsi="Times New Roman" w:cs="Times New Roman"/>
        </w:rPr>
        <w:t xml:space="preserve"> compressive load slowly </w:t>
      </w:r>
      <w:r w:rsidR="00556DFA">
        <w:rPr>
          <w:rFonts w:ascii="Times New Roman" w:hAnsi="Times New Roman" w:cs="Times New Roman"/>
        </w:rPr>
        <w:t>with a</w:t>
      </w:r>
      <w:r w:rsidR="00141551">
        <w:rPr>
          <w:rFonts w:ascii="Times New Roman" w:hAnsi="Times New Roman" w:cs="Times New Roman"/>
        </w:rPr>
        <w:t xml:space="preserve"> l</w:t>
      </w:r>
      <w:r w:rsidRPr="001528C4">
        <w:rPr>
          <w:rFonts w:ascii="Times New Roman" w:hAnsi="Times New Roman" w:cs="Times New Roman"/>
        </w:rPr>
        <w:t>oading rate between 20 psi to 50 psi per second</w:t>
      </w:r>
      <w:r w:rsidR="002F5B8D" w:rsidRPr="001528C4">
        <w:rPr>
          <w:rFonts w:ascii="Times New Roman" w:hAnsi="Times New Roman" w:cs="Times New Roman"/>
        </w:rPr>
        <w:t>.</w:t>
      </w:r>
    </w:p>
    <w:p w14:paraId="31D5CEA1" w14:textId="06A1F199" w:rsidR="002F5B8D" w:rsidRPr="001528C4" w:rsidRDefault="002F5B8D" w:rsidP="002F5B8D">
      <w:pPr>
        <w:numPr>
          <w:ilvl w:val="0"/>
          <w:numId w:val="17"/>
        </w:numPr>
        <w:spacing w:after="0"/>
        <w:rPr>
          <w:rFonts w:ascii="Times New Roman" w:hAnsi="Times New Roman" w:cs="Times New Roman"/>
        </w:rPr>
      </w:pPr>
      <w:r w:rsidRPr="001528C4">
        <w:rPr>
          <w:rFonts w:ascii="Times New Roman" w:hAnsi="Times New Roman" w:cs="Times New Roman"/>
        </w:rPr>
        <w:t xml:space="preserve">The compression test may continue for several minutes with the load continually increasing and </w:t>
      </w:r>
      <w:r w:rsidR="0071419E">
        <w:rPr>
          <w:rFonts w:ascii="Times New Roman" w:hAnsi="Times New Roman" w:cs="Times New Roman"/>
        </w:rPr>
        <w:t xml:space="preserve">with </w:t>
      </w:r>
      <w:r w:rsidRPr="001528C4">
        <w:rPr>
          <w:rFonts w:ascii="Times New Roman" w:hAnsi="Times New Roman" w:cs="Times New Roman"/>
        </w:rPr>
        <w:t>significant strain seen in the specimen.  Continue the test until a maximum load is obviously reached.</w:t>
      </w:r>
    </w:p>
    <w:p w14:paraId="7264B2CE" w14:textId="77777777" w:rsidR="002F5B8D" w:rsidRPr="001528C4" w:rsidRDefault="002F5B8D" w:rsidP="002F5B8D">
      <w:pPr>
        <w:numPr>
          <w:ilvl w:val="0"/>
          <w:numId w:val="17"/>
        </w:numPr>
        <w:spacing w:after="0"/>
        <w:rPr>
          <w:rFonts w:ascii="Times New Roman" w:hAnsi="Times New Roman" w:cs="Times New Roman"/>
        </w:rPr>
      </w:pPr>
      <w:r w:rsidRPr="001528C4">
        <w:rPr>
          <w:rFonts w:ascii="Times New Roman" w:hAnsi="Times New Roman" w:cs="Times New Roman"/>
        </w:rPr>
        <w:t>Record the maximum load from the screen.</w:t>
      </w:r>
    </w:p>
    <w:p w14:paraId="1C2C6B25" w14:textId="56D9A603" w:rsidR="002F5B8D" w:rsidRPr="001528C4" w:rsidRDefault="002F5B8D" w:rsidP="002F5B8D">
      <w:pPr>
        <w:numPr>
          <w:ilvl w:val="0"/>
          <w:numId w:val="17"/>
        </w:numPr>
        <w:spacing w:after="0"/>
        <w:rPr>
          <w:rFonts w:ascii="Times New Roman" w:hAnsi="Times New Roman" w:cs="Times New Roman"/>
          <w:i/>
        </w:rPr>
      </w:pPr>
      <w:r w:rsidRPr="001528C4">
        <w:rPr>
          <w:rFonts w:ascii="Times New Roman" w:hAnsi="Times New Roman" w:cs="Times New Roman"/>
        </w:rPr>
        <w:t xml:space="preserve">Repeat for all specimens, both with specimens </w:t>
      </w:r>
      <w:r w:rsidR="0071419E">
        <w:rPr>
          <w:rFonts w:ascii="Times New Roman" w:hAnsi="Times New Roman" w:cs="Times New Roman"/>
        </w:rPr>
        <w:t>parallel</w:t>
      </w:r>
      <w:r w:rsidRPr="001528C4">
        <w:rPr>
          <w:rFonts w:ascii="Times New Roman" w:hAnsi="Times New Roman" w:cs="Times New Roman"/>
        </w:rPr>
        <w:t xml:space="preserve"> and perpendicular to the grain. </w:t>
      </w:r>
    </w:p>
    <w:p w14:paraId="6F1729E7" w14:textId="77777777" w:rsidR="002F5B8D" w:rsidRPr="00F62CD6" w:rsidRDefault="002F5B8D" w:rsidP="002F5B8D">
      <w:pPr>
        <w:spacing w:after="0"/>
        <w:rPr>
          <w:rFonts w:ascii="Times New Roman" w:hAnsi="Times New Roman" w:cs="Times New Roman"/>
          <w:b/>
          <w:u w:val="single"/>
        </w:rPr>
      </w:pPr>
    </w:p>
    <w:p w14:paraId="66AF7D59" w14:textId="29CAA03B" w:rsidR="0016039E" w:rsidRPr="00F62CD6" w:rsidRDefault="00105791" w:rsidP="002F5B8D">
      <w:pPr>
        <w:spacing w:after="0"/>
        <w:rPr>
          <w:rFonts w:ascii="Times New Roman" w:hAnsi="Times New Roman" w:cs="Times New Roman"/>
          <w:b/>
          <w:u w:val="single"/>
        </w:rPr>
      </w:pPr>
      <w:r w:rsidRPr="00F62CD6">
        <w:rPr>
          <w:rFonts w:ascii="Times New Roman" w:hAnsi="Times New Roman" w:cs="Times New Roman"/>
          <w:b/>
          <w:u w:val="single"/>
        </w:rPr>
        <w:t>Tension</w:t>
      </w:r>
      <w:r w:rsidR="002F5B8D" w:rsidRPr="00F62CD6">
        <w:rPr>
          <w:rFonts w:ascii="Times New Roman" w:hAnsi="Times New Roman" w:cs="Times New Roman"/>
          <w:b/>
          <w:u w:val="single"/>
        </w:rPr>
        <w:t xml:space="preserve"> Test</w:t>
      </w:r>
    </w:p>
    <w:p w14:paraId="3F40A6CD" w14:textId="10544E56" w:rsidR="00670776" w:rsidRPr="00670776" w:rsidRDefault="002F5B8D" w:rsidP="00670776">
      <w:pPr>
        <w:pStyle w:val="ListParagraph"/>
        <w:numPr>
          <w:ilvl w:val="0"/>
          <w:numId w:val="32"/>
        </w:numPr>
        <w:spacing w:after="0"/>
        <w:rPr>
          <w:rFonts w:ascii="Times New Roman" w:hAnsi="Times New Roman" w:cs="Times New Roman"/>
          <w:i/>
        </w:rPr>
      </w:pPr>
      <w:r w:rsidRPr="001528C4">
        <w:rPr>
          <w:rFonts w:ascii="Times New Roman" w:hAnsi="Times New Roman" w:cs="Times New Roman"/>
        </w:rPr>
        <w:t xml:space="preserve">Obtain dog-bone specimens of three </w:t>
      </w:r>
      <w:r w:rsidR="0071419E">
        <w:rPr>
          <w:rFonts w:ascii="Times New Roman" w:hAnsi="Times New Roman" w:cs="Times New Roman"/>
        </w:rPr>
        <w:t>different woods (S</w:t>
      </w:r>
      <w:r w:rsidRPr="001528C4">
        <w:rPr>
          <w:rFonts w:ascii="Times New Roman" w:hAnsi="Times New Roman" w:cs="Times New Roman"/>
        </w:rPr>
        <w:t>outhern pine, spruce</w:t>
      </w:r>
      <w:r w:rsidR="0071419E">
        <w:rPr>
          <w:rFonts w:ascii="Times New Roman" w:hAnsi="Times New Roman" w:cs="Times New Roman"/>
        </w:rPr>
        <w:t>,</w:t>
      </w:r>
      <w:r w:rsidRPr="001528C4">
        <w:rPr>
          <w:rFonts w:ascii="Times New Roman" w:hAnsi="Times New Roman" w:cs="Times New Roman"/>
        </w:rPr>
        <w:t xml:space="preserve"> and oak for example).  One set of specimens should be tested with the load applied parallel </w:t>
      </w:r>
      <w:r w:rsidR="0071419E">
        <w:rPr>
          <w:rFonts w:ascii="Times New Roman" w:hAnsi="Times New Roman" w:cs="Times New Roman"/>
        </w:rPr>
        <w:t>to the</w:t>
      </w:r>
      <w:r w:rsidRPr="001528C4">
        <w:rPr>
          <w:rFonts w:ascii="Times New Roman" w:hAnsi="Times New Roman" w:cs="Times New Roman"/>
        </w:rPr>
        <w:t xml:space="preserve"> grain</w:t>
      </w:r>
      <w:r w:rsidR="0071419E">
        <w:rPr>
          <w:rFonts w:ascii="Times New Roman" w:hAnsi="Times New Roman" w:cs="Times New Roman"/>
        </w:rPr>
        <w:t>,</w:t>
      </w:r>
      <w:r w:rsidRPr="001528C4">
        <w:rPr>
          <w:rFonts w:ascii="Times New Roman" w:hAnsi="Times New Roman" w:cs="Times New Roman"/>
        </w:rPr>
        <w:t xml:space="preserve"> and </w:t>
      </w:r>
      <w:r w:rsidR="0071419E">
        <w:rPr>
          <w:rFonts w:ascii="Times New Roman" w:hAnsi="Times New Roman" w:cs="Times New Roman"/>
        </w:rPr>
        <w:t>the other set of specimens should be tested</w:t>
      </w:r>
      <w:r w:rsidRPr="001528C4">
        <w:rPr>
          <w:rFonts w:ascii="Times New Roman" w:hAnsi="Times New Roman" w:cs="Times New Roman"/>
        </w:rPr>
        <w:t xml:space="preserve"> with </w:t>
      </w:r>
      <w:r w:rsidR="0071419E">
        <w:rPr>
          <w:rFonts w:ascii="Times New Roman" w:hAnsi="Times New Roman" w:cs="Times New Roman"/>
        </w:rPr>
        <w:t xml:space="preserve">the </w:t>
      </w:r>
      <w:r w:rsidRPr="001528C4">
        <w:rPr>
          <w:rFonts w:ascii="Times New Roman" w:hAnsi="Times New Roman" w:cs="Times New Roman"/>
        </w:rPr>
        <w:t xml:space="preserve">load applied perpendicular to </w:t>
      </w:r>
      <w:r w:rsidR="0071419E">
        <w:rPr>
          <w:rFonts w:ascii="Times New Roman" w:hAnsi="Times New Roman" w:cs="Times New Roman"/>
        </w:rPr>
        <w:t xml:space="preserve">the </w:t>
      </w:r>
      <w:r w:rsidRPr="001528C4">
        <w:rPr>
          <w:rFonts w:ascii="Times New Roman" w:hAnsi="Times New Roman" w:cs="Times New Roman"/>
        </w:rPr>
        <w:t>grain.</w:t>
      </w:r>
      <w:r w:rsidR="005E036C">
        <w:rPr>
          <w:rFonts w:ascii="Times New Roman" w:hAnsi="Times New Roman" w:cs="Times New Roman"/>
        </w:rPr>
        <w:t xml:space="preserve"> Note that these are not the specimen type required for ASTM tests on wood, as the intent is to demonstrate tensile behavior and not to develop a database for design.</w:t>
      </w:r>
    </w:p>
    <w:p w14:paraId="4D694960" w14:textId="2AB72224" w:rsidR="002F5B8D" w:rsidRPr="00670776" w:rsidRDefault="002F5B8D" w:rsidP="00670776">
      <w:pPr>
        <w:pStyle w:val="ListParagraph"/>
        <w:numPr>
          <w:ilvl w:val="0"/>
          <w:numId w:val="32"/>
        </w:numPr>
        <w:spacing w:after="0"/>
        <w:rPr>
          <w:rFonts w:ascii="Times New Roman" w:hAnsi="Times New Roman" w:cs="Times New Roman"/>
          <w:i/>
        </w:rPr>
      </w:pPr>
      <w:r w:rsidRPr="00670776">
        <w:rPr>
          <w:rFonts w:ascii="Times New Roman" w:hAnsi="Times New Roman" w:cs="Times New Roman"/>
        </w:rPr>
        <w:t xml:space="preserve">Proceed as </w:t>
      </w:r>
      <w:r w:rsidR="0071419E">
        <w:rPr>
          <w:rFonts w:ascii="Times New Roman" w:hAnsi="Times New Roman" w:cs="Times New Roman"/>
        </w:rPr>
        <w:t xml:space="preserve">normal </w:t>
      </w:r>
      <w:r w:rsidRPr="00670776">
        <w:rPr>
          <w:rFonts w:ascii="Times New Roman" w:hAnsi="Times New Roman" w:cs="Times New Roman"/>
        </w:rPr>
        <w:t xml:space="preserve">with the usual tension test </w:t>
      </w:r>
      <w:r w:rsidR="005E036C" w:rsidRPr="001528C4">
        <w:rPr>
          <w:rFonts w:ascii="Times New Roman" w:hAnsi="Times New Roman" w:cs="Times New Roman"/>
        </w:rPr>
        <w:t>machine (</w:t>
      </w:r>
      <w:r w:rsidR="005E036C">
        <w:rPr>
          <w:rFonts w:ascii="Times New Roman" w:hAnsi="Times New Roman" w:cs="Times New Roman"/>
        </w:rPr>
        <w:t>see second manuscript on this series: Tensile Tests on Steel</w:t>
      </w:r>
      <w:r w:rsidR="005E036C" w:rsidRPr="001528C4">
        <w:rPr>
          <w:rFonts w:ascii="Times New Roman" w:hAnsi="Times New Roman" w:cs="Times New Roman"/>
        </w:rPr>
        <w:t>)</w:t>
      </w:r>
      <w:r w:rsidRPr="00670776">
        <w:rPr>
          <w:rFonts w:ascii="Times New Roman" w:hAnsi="Times New Roman" w:cs="Times New Roman"/>
        </w:rPr>
        <w:t>.</w:t>
      </w:r>
    </w:p>
    <w:p w14:paraId="6DD8D141" w14:textId="77777777" w:rsidR="00F62CD6" w:rsidRPr="001528C4" w:rsidRDefault="00F62CD6" w:rsidP="00F62CD6">
      <w:pPr>
        <w:pStyle w:val="ListParagraph"/>
        <w:spacing w:after="0"/>
        <w:ind w:left="360"/>
        <w:rPr>
          <w:rFonts w:ascii="Times New Roman" w:hAnsi="Times New Roman" w:cs="Times New Roman"/>
          <w:i/>
        </w:rPr>
      </w:pPr>
    </w:p>
    <w:p w14:paraId="5B30B786" w14:textId="5D71B27A" w:rsidR="006F39B6" w:rsidRPr="00F62CD6" w:rsidRDefault="000E0828" w:rsidP="0016039E">
      <w:pPr>
        <w:rPr>
          <w:rFonts w:ascii="Times New Roman" w:hAnsi="Times New Roman" w:cs="Times New Roman"/>
          <w:b/>
          <w:u w:val="single"/>
        </w:rPr>
      </w:pPr>
      <w:r w:rsidRPr="00F62CD6">
        <w:rPr>
          <w:rFonts w:ascii="Times New Roman" w:hAnsi="Times New Roman" w:cs="Times New Roman"/>
          <w:b/>
          <w:u w:val="single"/>
        </w:rPr>
        <w:t>Bending Test</w:t>
      </w:r>
    </w:p>
    <w:p w14:paraId="08D3E727" w14:textId="44237AA4" w:rsidR="00670776" w:rsidRPr="00670776" w:rsidRDefault="003A5EFC" w:rsidP="00670776">
      <w:pPr>
        <w:pStyle w:val="ListParagraph"/>
        <w:numPr>
          <w:ilvl w:val="0"/>
          <w:numId w:val="35"/>
        </w:numPr>
        <w:rPr>
          <w:rFonts w:ascii="Times New Roman" w:hAnsi="Times New Roman" w:cs="Times New Roman"/>
          <w:b/>
        </w:rPr>
      </w:pPr>
      <w:r w:rsidRPr="001528C4">
        <w:rPr>
          <w:rFonts w:ascii="Times New Roman" w:hAnsi="Times New Roman" w:cs="Times New Roman"/>
        </w:rPr>
        <w:t>Obtain a 2x4 about 24 in. long</w:t>
      </w:r>
      <w:r w:rsidR="00EA7557">
        <w:rPr>
          <w:rFonts w:ascii="Times New Roman" w:hAnsi="Times New Roman" w:cs="Times New Roman"/>
        </w:rPr>
        <w:t xml:space="preserve"> of dense Southern pine</w:t>
      </w:r>
      <w:r w:rsidR="0071419E">
        <w:rPr>
          <w:rFonts w:ascii="Times New Roman" w:hAnsi="Times New Roman" w:cs="Times New Roman"/>
        </w:rPr>
        <w:t>.</w:t>
      </w:r>
    </w:p>
    <w:p w14:paraId="73417F6D" w14:textId="44576842" w:rsidR="003A5EFC" w:rsidRPr="00670776" w:rsidRDefault="003A5EFC" w:rsidP="00670776">
      <w:pPr>
        <w:pStyle w:val="ListParagraph"/>
        <w:numPr>
          <w:ilvl w:val="0"/>
          <w:numId w:val="35"/>
        </w:numPr>
        <w:rPr>
          <w:rFonts w:ascii="Times New Roman" w:hAnsi="Times New Roman" w:cs="Times New Roman"/>
          <w:b/>
        </w:rPr>
      </w:pPr>
      <w:r w:rsidRPr="00670776">
        <w:rPr>
          <w:rFonts w:ascii="Times New Roman" w:hAnsi="Times New Roman" w:cs="Times New Roman"/>
        </w:rPr>
        <w:t>Install a four-point bending test apparatus on the universal testing machine (Figure 6).</w:t>
      </w:r>
    </w:p>
    <w:p w14:paraId="667822B4" w14:textId="77777777" w:rsidR="00670776" w:rsidRDefault="003A5EFC" w:rsidP="00670776">
      <w:pPr>
        <w:jc w:val="center"/>
        <w:rPr>
          <w:rFonts w:ascii="Times New Roman" w:hAnsi="Times New Roman" w:cs="Times New Roman"/>
          <w:i/>
        </w:rPr>
      </w:pPr>
      <w:r w:rsidRPr="001528C4">
        <w:rPr>
          <w:rFonts w:ascii="Times New Roman" w:hAnsi="Times New Roman" w:cs="Times New Roman"/>
          <w:i/>
        </w:rPr>
        <w:t>Figure 6 – Four-point bending apparatus</w:t>
      </w:r>
    </w:p>
    <w:p w14:paraId="5A06D709" w14:textId="69C7BC99" w:rsidR="00670776" w:rsidRPr="00670776" w:rsidRDefault="00186C45" w:rsidP="00670776">
      <w:pPr>
        <w:pStyle w:val="ListParagraph"/>
        <w:numPr>
          <w:ilvl w:val="0"/>
          <w:numId w:val="35"/>
        </w:numPr>
        <w:rPr>
          <w:rFonts w:ascii="Times New Roman" w:hAnsi="Times New Roman" w:cs="Times New Roman"/>
          <w:i/>
        </w:rPr>
      </w:pPr>
      <w:r w:rsidRPr="00670776">
        <w:rPr>
          <w:rFonts w:ascii="Times New Roman" w:hAnsi="Times New Roman" w:cs="Times New Roman"/>
        </w:rPr>
        <w:lastRenderedPageBreak/>
        <w:t>Star</w:t>
      </w:r>
      <w:r w:rsidR="009A7699">
        <w:rPr>
          <w:rFonts w:ascii="Times New Roman" w:hAnsi="Times New Roman" w:cs="Times New Roman"/>
        </w:rPr>
        <w:t>t the</w:t>
      </w:r>
      <w:r w:rsidRPr="00670776">
        <w:rPr>
          <w:rFonts w:ascii="Times New Roman" w:hAnsi="Times New Roman" w:cs="Times New Roman"/>
        </w:rPr>
        <w:t xml:space="preserve"> testing machine and associated software.</w:t>
      </w:r>
      <w:r w:rsidR="00B62800" w:rsidRPr="00670776">
        <w:rPr>
          <w:rFonts w:ascii="Times New Roman" w:hAnsi="Times New Roman" w:cs="Times New Roman"/>
        </w:rPr>
        <w:t xml:space="preserve"> Make sure</w:t>
      </w:r>
      <w:r w:rsidR="009A7699">
        <w:rPr>
          <w:rFonts w:ascii="Times New Roman" w:hAnsi="Times New Roman" w:cs="Times New Roman"/>
        </w:rPr>
        <w:t xml:space="preserve"> the</w:t>
      </w:r>
      <w:r w:rsidR="00B62800" w:rsidRPr="00670776">
        <w:rPr>
          <w:rFonts w:ascii="Times New Roman" w:hAnsi="Times New Roman" w:cs="Times New Roman"/>
        </w:rPr>
        <w:t xml:space="preserve"> software is set to capture </w:t>
      </w:r>
      <w:r w:rsidR="009A7699">
        <w:rPr>
          <w:rFonts w:ascii="Times New Roman" w:hAnsi="Times New Roman" w:cs="Times New Roman"/>
        </w:rPr>
        <w:t xml:space="preserve">the </w:t>
      </w:r>
      <w:r w:rsidR="00B62800" w:rsidRPr="00670776">
        <w:rPr>
          <w:rFonts w:ascii="Times New Roman" w:hAnsi="Times New Roman" w:cs="Times New Roman"/>
        </w:rPr>
        <w:t xml:space="preserve">maximum load and record </w:t>
      </w:r>
      <w:r w:rsidR="009A7699">
        <w:rPr>
          <w:rFonts w:ascii="Times New Roman" w:hAnsi="Times New Roman" w:cs="Times New Roman"/>
        </w:rPr>
        <w:t xml:space="preserve">the </w:t>
      </w:r>
      <w:r w:rsidR="00B62800" w:rsidRPr="00670776">
        <w:rPr>
          <w:rFonts w:ascii="Times New Roman" w:hAnsi="Times New Roman" w:cs="Times New Roman"/>
        </w:rPr>
        <w:t xml:space="preserve">loads and cross-head </w:t>
      </w:r>
      <w:r w:rsidR="009A7699">
        <w:rPr>
          <w:rFonts w:ascii="Times New Roman" w:hAnsi="Times New Roman" w:cs="Times New Roman"/>
        </w:rPr>
        <w:t>values.</w:t>
      </w:r>
    </w:p>
    <w:p w14:paraId="1F97031F" w14:textId="49C550B1" w:rsidR="00670776" w:rsidRPr="00670776" w:rsidRDefault="003A5EFC" w:rsidP="00670776">
      <w:pPr>
        <w:pStyle w:val="ListParagraph"/>
        <w:numPr>
          <w:ilvl w:val="0"/>
          <w:numId w:val="35"/>
        </w:numPr>
        <w:rPr>
          <w:rFonts w:ascii="Times New Roman" w:hAnsi="Times New Roman" w:cs="Times New Roman"/>
          <w:i/>
        </w:rPr>
      </w:pPr>
      <w:r w:rsidRPr="00670776">
        <w:rPr>
          <w:rFonts w:ascii="Times New Roman" w:hAnsi="Times New Roman" w:cs="Times New Roman"/>
        </w:rPr>
        <w:t xml:space="preserve">Install </w:t>
      </w:r>
      <w:r w:rsidR="009A7699">
        <w:rPr>
          <w:rFonts w:ascii="Times New Roman" w:hAnsi="Times New Roman" w:cs="Times New Roman"/>
        </w:rPr>
        <w:t xml:space="preserve">the </w:t>
      </w:r>
      <w:r w:rsidRPr="00670776">
        <w:rPr>
          <w:rFonts w:ascii="Times New Roman" w:hAnsi="Times New Roman" w:cs="Times New Roman"/>
        </w:rPr>
        <w:t xml:space="preserve">2x4 into the apparatus and lower the upper crosshead until the apparatus just </w:t>
      </w:r>
      <w:r w:rsidR="00E66DC3">
        <w:rPr>
          <w:rFonts w:ascii="Times New Roman" w:hAnsi="Times New Roman" w:cs="Times New Roman"/>
        </w:rPr>
        <w:t>begins to make</w:t>
      </w:r>
      <w:r w:rsidRPr="00670776">
        <w:rPr>
          <w:rFonts w:ascii="Times New Roman" w:hAnsi="Times New Roman" w:cs="Times New Roman"/>
        </w:rPr>
        <w:t xml:space="preserve"> contact with the wood beam.</w:t>
      </w:r>
    </w:p>
    <w:p w14:paraId="379A4834" w14:textId="5B98979F" w:rsidR="003A5EFC" w:rsidRPr="00670776" w:rsidRDefault="00B62800" w:rsidP="00670776">
      <w:pPr>
        <w:pStyle w:val="ListParagraph"/>
        <w:numPr>
          <w:ilvl w:val="0"/>
          <w:numId w:val="35"/>
        </w:numPr>
        <w:rPr>
          <w:rFonts w:ascii="Times New Roman" w:hAnsi="Times New Roman" w:cs="Times New Roman"/>
          <w:i/>
        </w:rPr>
      </w:pPr>
      <w:r w:rsidRPr="00670776">
        <w:rPr>
          <w:rFonts w:ascii="Times New Roman" w:hAnsi="Times New Roman" w:cs="Times New Roman"/>
        </w:rPr>
        <w:t xml:space="preserve">Apply </w:t>
      </w:r>
      <w:r w:rsidR="00E66DC3">
        <w:rPr>
          <w:rFonts w:ascii="Times New Roman" w:hAnsi="Times New Roman" w:cs="Times New Roman"/>
        </w:rPr>
        <w:t xml:space="preserve">the </w:t>
      </w:r>
      <w:r w:rsidRPr="00670776">
        <w:rPr>
          <w:rFonts w:ascii="Times New Roman" w:hAnsi="Times New Roman" w:cs="Times New Roman"/>
        </w:rPr>
        <w:t>load slowly (</w:t>
      </w:r>
      <w:r w:rsidR="00E66DC3">
        <w:rPr>
          <w:rFonts w:ascii="Times New Roman" w:hAnsi="Times New Roman" w:cs="Times New Roman"/>
        </w:rPr>
        <w:t>around</w:t>
      </w:r>
      <w:r w:rsidRPr="00670776">
        <w:rPr>
          <w:rFonts w:ascii="Times New Roman" w:hAnsi="Times New Roman" w:cs="Times New Roman"/>
        </w:rPr>
        <w:t xml:space="preserve"> 2000 </w:t>
      </w:r>
      <w:proofErr w:type="spellStart"/>
      <w:r w:rsidRPr="00670776">
        <w:rPr>
          <w:rFonts w:ascii="Times New Roman" w:hAnsi="Times New Roman" w:cs="Times New Roman"/>
        </w:rPr>
        <w:t>lbs</w:t>
      </w:r>
      <w:proofErr w:type="spellEnd"/>
      <w:r w:rsidRPr="00670776">
        <w:rPr>
          <w:rFonts w:ascii="Times New Roman" w:hAnsi="Times New Roman" w:cs="Times New Roman"/>
        </w:rPr>
        <w:t xml:space="preserve"> per minute) until </w:t>
      </w:r>
      <w:r w:rsidR="00E66DC3">
        <w:rPr>
          <w:rFonts w:ascii="Times New Roman" w:hAnsi="Times New Roman" w:cs="Times New Roman"/>
        </w:rPr>
        <w:t xml:space="preserve">the </w:t>
      </w:r>
      <w:r w:rsidRPr="00670776">
        <w:rPr>
          <w:rFonts w:ascii="Times New Roman" w:hAnsi="Times New Roman" w:cs="Times New Roman"/>
        </w:rPr>
        <w:t>beam fractures (Figure 7).</w:t>
      </w:r>
    </w:p>
    <w:p w14:paraId="317F7AC0" w14:textId="07FD8874" w:rsidR="00670776" w:rsidRDefault="00B62800" w:rsidP="00670776">
      <w:pPr>
        <w:jc w:val="center"/>
        <w:rPr>
          <w:rFonts w:ascii="Times New Roman" w:hAnsi="Times New Roman" w:cs="Times New Roman"/>
          <w:i/>
        </w:rPr>
      </w:pPr>
      <w:r w:rsidRPr="001528C4">
        <w:rPr>
          <w:rFonts w:ascii="Times New Roman" w:hAnsi="Times New Roman" w:cs="Times New Roman"/>
          <w:i/>
        </w:rPr>
        <w:t>Figure 7 – Wood beam flexural failure</w:t>
      </w:r>
    </w:p>
    <w:p w14:paraId="4A730649" w14:textId="24688DE1" w:rsidR="00B62800" w:rsidRPr="00670776" w:rsidRDefault="00B62800" w:rsidP="00670776">
      <w:pPr>
        <w:pStyle w:val="ListParagraph"/>
        <w:numPr>
          <w:ilvl w:val="0"/>
          <w:numId w:val="35"/>
        </w:numPr>
        <w:rPr>
          <w:rFonts w:ascii="Times New Roman" w:hAnsi="Times New Roman" w:cs="Times New Roman"/>
          <w:i/>
        </w:rPr>
      </w:pPr>
      <w:r w:rsidRPr="00670776">
        <w:rPr>
          <w:rFonts w:ascii="Times New Roman" w:hAnsi="Times New Roman" w:cs="Times New Roman"/>
        </w:rPr>
        <w:t xml:space="preserve">Record </w:t>
      </w:r>
      <w:r w:rsidR="00E66DC3">
        <w:rPr>
          <w:rFonts w:ascii="Times New Roman" w:hAnsi="Times New Roman" w:cs="Times New Roman"/>
        </w:rPr>
        <w:t xml:space="preserve">the </w:t>
      </w:r>
      <w:r w:rsidRPr="00670776">
        <w:rPr>
          <w:rFonts w:ascii="Times New Roman" w:hAnsi="Times New Roman" w:cs="Times New Roman"/>
        </w:rPr>
        <w:t>failure load.</w:t>
      </w:r>
    </w:p>
    <w:p w14:paraId="5CE92A12" w14:textId="77777777" w:rsidR="00670776" w:rsidRDefault="00670776" w:rsidP="0016039E">
      <w:pPr>
        <w:rPr>
          <w:rFonts w:ascii="Times New Roman" w:hAnsi="Times New Roman" w:cs="Times New Roman"/>
          <w:b/>
        </w:rPr>
      </w:pPr>
    </w:p>
    <w:p w14:paraId="39C4F570" w14:textId="77777777" w:rsidR="00854A97" w:rsidRPr="001528C4" w:rsidRDefault="00854A97" w:rsidP="0016039E">
      <w:pPr>
        <w:rPr>
          <w:rFonts w:ascii="Times New Roman" w:hAnsi="Times New Roman" w:cs="Times New Roman"/>
          <w:b/>
        </w:rPr>
      </w:pPr>
      <w:r w:rsidRPr="001528C4">
        <w:rPr>
          <w:rFonts w:ascii="Times New Roman" w:hAnsi="Times New Roman" w:cs="Times New Roman"/>
          <w:b/>
        </w:rPr>
        <w:t>Results:</w:t>
      </w:r>
    </w:p>
    <w:p w14:paraId="68C1575F" w14:textId="4EA58390" w:rsidR="00E45C6A" w:rsidRPr="001528C4" w:rsidRDefault="00E45C6A" w:rsidP="00854A97">
      <w:pPr>
        <w:rPr>
          <w:rFonts w:ascii="Times New Roman" w:hAnsi="Times New Roman" w:cs="Times New Roman"/>
        </w:rPr>
      </w:pPr>
      <w:r w:rsidRPr="001528C4">
        <w:rPr>
          <w:rFonts w:ascii="Times New Roman" w:hAnsi="Times New Roman" w:cs="Times New Roman"/>
        </w:rPr>
        <w:t>The compression, tension</w:t>
      </w:r>
      <w:r w:rsidR="00E00E12">
        <w:rPr>
          <w:rFonts w:ascii="Times New Roman" w:hAnsi="Times New Roman" w:cs="Times New Roman"/>
        </w:rPr>
        <w:t>,</w:t>
      </w:r>
      <w:r w:rsidRPr="001528C4">
        <w:rPr>
          <w:rFonts w:ascii="Times New Roman" w:hAnsi="Times New Roman" w:cs="Times New Roman"/>
        </w:rPr>
        <w:t xml:space="preserve"> and bending test results are summarized in Table 2.</w:t>
      </w:r>
      <w:r w:rsidR="00EA7557">
        <w:rPr>
          <w:rFonts w:ascii="Times New Roman" w:hAnsi="Times New Roman" w:cs="Times New Roman"/>
        </w:rPr>
        <w:t xml:space="preserve"> As shown consistently by all results, oak is the strongest</w:t>
      </w:r>
      <w:r w:rsidR="004A0B23">
        <w:rPr>
          <w:rFonts w:ascii="Times New Roman" w:hAnsi="Times New Roman" w:cs="Times New Roman"/>
        </w:rPr>
        <w:t xml:space="preserve"> wood</w:t>
      </w:r>
      <w:r w:rsidR="00EA7557">
        <w:rPr>
          <w:rFonts w:ascii="Times New Roman" w:hAnsi="Times New Roman" w:cs="Times New Roman"/>
        </w:rPr>
        <w:t>, followed by spruce and southern pine. For the Southern pine, it is instructive to compare some of these values to those in Table 1</w:t>
      </w:r>
      <w:r w:rsidR="00256E19">
        <w:rPr>
          <w:rFonts w:ascii="Times New Roman" w:hAnsi="Times New Roman" w:cs="Times New Roman"/>
        </w:rPr>
        <w:t xml:space="preserve">. The comparisons will be made </w:t>
      </w:r>
      <w:r w:rsidR="00EA7557">
        <w:rPr>
          <w:rFonts w:ascii="Times New Roman" w:hAnsi="Times New Roman" w:cs="Times New Roman"/>
        </w:rPr>
        <w:t>for a construction stress grade as the wood was obtained from a large hardware and material store.  For bending, the ratio between the actual strength (</w:t>
      </w:r>
      <w:r w:rsidR="00136AE7">
        <w:rPr>
          <w:rFonts w:ascii="Times New Roman" w:hAnsi="Times New Roman" w:cs="Times New Roman"/>
        </w:rPr>
        <w:t>7423</w:t>
      </w:r>
      <w:r w:rsidR="00EA7557">
        <w:rPr>
          <w:rFonts w:ascii="Times New Roman" w:hAnsi="Times New Roman" w:cs="Times New Roman"/>
        </w:rPr>
        <w:t xml:space="preserve"> psi) and the allowable design (1100 psi) results in a factor of safety of </w:t>
      </w:r>
      <w:r w:rsidR="00136AE7">
        <w:rPr>
          <w:rFonts w:ascii="Times New Roman" w:hAnsi="Times New Roman" w:cs="Times New Roman"/>
        </w:rPr>
        <w:t xml:space="preserve">about </w:t>
      </w:r>
      <w:r w:rsidR="00256E19">
        <w:rPr>
          <w:rFonts w:ascii="Times New Roman" w:hAnsi="Times New Roman" w:cs="Times New Roman"/>
        </w:rPr>
        <w:t>6.7</w:t>
      </w:r>
      <w:r w:rsidR="00136AE7">
        <w:rPr>
          <w:rFonts w:ascii="Times New Roman" w:hAnsi="Times New Roman" w:cs="Times New Roman"/>
        </w:rPr>
        <w:t xml:space="preserve">; </w:t>
      </w:r>
      <w:r w:rsidR="00256E19">
        <w:rPr>
          <w:rFonts w:ascii="Times New Roman" w:hAnsi="Times New Roman" w:cs="Times New Roman"/>
        </w:rPr>
        <w:t>for compression parallel to the grain, the ratio is about 3.0 (5437/1800). It is interesting to note that for bending the factor of safety would be about 2.4 even if we assumed the strongest available stress grade for Southern pine (dense select structural). This points out that very large factors of safety are used in wood for strength design. Generally wood structures will be governed by other design limits, including short and long term deformations, local crushing, and buckling during construction.</w:t>
      </w:r>
    </w:p>
    <w:p w14:paraId="5C41BD7D" w14:textId="47DC03DC" w:rsidR="00E45C6A" w:rsidRPr="0075225D" w:rsidRDefault="0075225D" w:rsidP="00E45C6A">
      <w:pPr>
        <w:jc w:val="center"/>
        <w:rPr>
          <w:rFonts w:ascii="Times New Roman" w:hAnsi="Times New Roman" w:cs="Times New Roman"/>
          <w:i/>
        </w:rPr>
      </w:pPr>
      <w:r w:rsidRPr="0075225D">
        <w:rPr>
          <w:rFonts w:ascii="Times New Roman" w:hAnsi="Times New Roman" w:cs="Times New Roman"/>
          <w:i/>
        </w:rPr>
        <w:t>Table 2 – Wood testing summary</w:t>
      </w: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E45C6A" w:rsidRPr="001528C4" w14:paraId="36405739" w14:textId="77777777" w:rsidTr="00E45C6A">
        <w:tc>
          <w:tcPr>
            <w:tcW w:w="1558" w:type="dxa"/>
          </w:tcPr>
          <w:p w14:paraId="610F466A" w14:textId="77777777" w:rsidR="00E45C6A" w:rsidRPr="001528C4" w:rsidRDefault="00E45C6A" w:rsidP="00854A97">
            <w:pPr>
              <w:rPr>
                <w:rFonts w:ascii="Times New Roman" w:eastAsiaTheme="minorEastAsia" w:hAnsi="Times New Roman" w:cs="Times New Roman"/>
              </w:rPr>
            </w:pPr>
          </w:p>
        </w:tc>
        <w:tc>
          <w:tcPr>
            <w:tcW w:w="1558" w:type="dxa"/>
          </w:tcPr>
          <w:p w14:paraId="220D40D4" w14:textId="77777777" w:rsidR="00E45C6A" w:rsidRPr="001528C4" w:rsidRDefault="00E45C6A" w:rsidP="00E45C6A">
            <w:pPr>
              <w:jc w:val="center"/>
              <w:rPr>
                <w:rFonts w:ascii="Times New Roman" w:eastAsiaTheme="minorEastAsia" w:hAnsi="Times New Roman" w:cs="Times New Roman"/>
              </w:rPr>
            </w:pPr>
            <w:r w:rsidRPr="001528C4">
              <w:rPr>
                <w:rFonts w:ascii="Times New Roman" w:eastAsiaTheme="minorEastAsia" w:hAnsi="Times New Roman" w:cs="Times New Roman"/>
              </w:rPr>
              <w:t>Compression Parallel   (psi)</w:t>
            </w:r>
          </w:p>
        </w:tc>
        <w:tc>
          <w:tcPr>
            <w:tcW w:w="1558" w:type="dxa"/>
          </w:tcPr>
          <w:p w14:paraId="717CC334" w14:textId="77777777" w:rsidR="00E45C6A" w:rsidRPr="001528C4" w:rsidRDefault="00E45C6A" w:rsidP="00E45C6A">
            <w:pPr>
              <w:jc w:val="center"/>
              <w:rPr>
                <w:rFonts w:ascii="Times New Roman" w:eastAsiaTheme="minorEastAsia" w:hAnsi="Times New Roman" w:cs="Times New Roman"/>
              </w:rPr>
            </w:pPr>
            <w:r w:rsidRPr="001528C4">
              <w:rPr>
                <w:rFonts w:ascii="Times New Roman" w:eastAsiaTheme="minorEastAsia" w:hAnsi="Times New Roman" w:cs="Times New Roman"/>
              </w:rPr>
              <w:t>Compression Perpendicular (psi)</w:t>
            </w:r>
          </w:p>
        </w:tc>
        <w:tc>
          <w:tcPr>
            <w:tcW w:w="1558" w:type="dxa"/>
          </w:tcPr>
          <w:p w14:paraId="5A5998F3" w14:textId="77777777" w:rsidR="00E45C6A" w:rsidRPr="001528C4" w:rsidRDefault="00E45C6A" w:rsidP="00E45C6A">
            <w:pPr>
              <w:jc w:val="center"/>
              <w:rPr>
                <w:rFonts w:ascii="Times New Roman" w:eastAsiaTheme="minorEastAsia" w:hAnsi="Times New Roman" w:cs="Times New Roman"/>
              </w:rPr>
            </w:pPr>
            <w:r w:rsidRPr="001528C4">
              <w:rPr>
                <w:rFonts w:ascii="Times New Roman" w:eastAsiaTheme="minorEastAsia" w:hAnsi="Times New Roman" w:cs="Times New Roman"/>
              </w:rPr>
              <w:t>Tension Parallel   (psi)</w:t>
            </w:r>
          </w:p>
        </w:tc>
        <w:tc>
          <w:tcPr>
            <w:tcW w:w="1559" w:type="dxa"/>
          </w:tcPr>
          <w:p w14:paraId="3A4D943E" w14:textId="77777777" w:rsidR="00E45C6A" w:rsidRPr="001528C4" w:rsidRDefault="00E45C6A" w:rsidP="00E45C6A">
            <w:pPr>
              <w:jc w:val="center"/>
              <w:rPr>
                <w:rFonts w:ascii="Times New Roman" w:eastAsiaTheme="minorEastAsia" w:hAnsi="Times New Roman" w:cs="Times New Roman"/>
              </w:rPr>
            </w:pPr>
            <w:r w:rsidRPr="001528C4">
              <w:rPr>
                <w:rFonts w:ascii="Times New Roman" w:eastAsiaTheme="minorEastAsia" w:hAnsi="Times New Roman" w:cs="Times New Roman"/>
              </w:rPr>
              <w:t>Tension Perpendicular  (psi)</w:t>
            </w:r>
          </w:p>
        </w:tc>
        <w:tc>
          <w:tcPr>
            <w:tcW w:w="1559" w:type="dxa"/>
          </w:tcPr>
          <w:p w14:paraId="4D3CF2ED" w14:textId="77777777" w:rsidR="00E45C6A" w:rsidRPr="001528C4" w:rsidRDefault="00E45C6A" w:rsidP="00E45C6A">
            <w:pPr>
              <w:jc w:val="center"/>
              <w:rPr>
                <w:rFonts w:ascii="Times New Roman" w:eastAsiaTheme="minorEastAsia" w:hAnsi="Times New Roman" w:cs="Times New Roman"/>
              </w:rPr>
            </w:pPr>
            <w:r w:rsidRPr="001528C4">
              <w:rPr>
                <w:rFonts w:ascii="Times New Roman" w:eastAsiaTheme="minorEastAsia" w:hAnsi="Times New Roman" w:cs="Times New Roman"/>
              </w:rPr>
              <w:t>Bending   (psi)</w:t>
            </w:r>
          </w:p>
        </w:tc>
      </w:tr>
      <w:tr w:rsidR="00E45C6A" w:rsidRPr="001528C4" w14:paraId="5BE6F068" w14:textId="77777777" w:rsidTr="00E45C6A">
        <w:tc>
          <w:tcPr>
            <w:tcW w:w="1558" w:type="dxa"/>
          </w:tcPr>
          <w:p w14:paraId="5D5EF97A" w14:textId="77777777" w:rsidR="00E45C6A" w:rsidRPr="001528C4" w:rsidRDefault="00E45C6A" w:rsidP="00854A97">
            <w:pPr>
              <w:rPr>
                <w:rFonts w:ascii="Times New Roman" w:eastAsiaTheme="minorEastAsia" w:hAnsi="Times New Roman" w:cs="Times New Roman"/>
              </w:rPr>
            </w:pPr>
            <w:r w:rsidRPr="001528C4">
              <w:rPr>
                <w:rFonts w:ascii="Times New Roman" w:eastAsiaTheme="minorEastAsia" w:hAnsi="Times New Roman" w:cs="Times New Roman"/>
              </w:rPr>
              <w:t>Oak</w:t>
            </w:r>
          </w:p>
        </w:tc>
        <w:tc>
          <w:tcPr>
            <w:tcW w:w="1558" w:type="dxa"/>
          </w:tcPr>
          <w:p w14:paraId="1F959A02" w14:textId="77777777" w:rsidR="00E45C6A" w:rsidRPr="001528C4" w:rsidRDefault="00E45C6A" w:rsidP="00E45C6A">
            <w:pPr>
              <w:jc w:val="center"/>
              <w:rPr>
                <w:rFonts w:ascii="Times New Roman" w:eastAsiaTheme="minorEastAsia" w:hAnsi="Times New Roman" w:cs="Times New Roman"/>
              </w:rPr>
            </w:pPr>
            <w:r w:rsidRPr="001528C4">
              <w:rPr>
                <w:rFonts w:ascii="Times New Roman" w:eastAsiaTheme="minorEastAsia" w:hAnsi="Times New Roman" w:cs="Times New Roman"/>
              </w:rPr>
              <w:t>7382</w:t>
            </w:r>
          </w:p>
        </w:tc>
        <w:tc>
          <w:tcPr>
            <w:tcW w:w="1558" w:type="dxa"/>
          </w:tcPr>
          <w:p w14:paraId="49420CA7" w14:textId="77777777" w:rsidR="00E45C6A" w:rsidRPr="001528C4" w:rsidRDefault="00E45C6A" w:rsidP="00E45C6A">
            <w:pPr>
              <w:jc w:val="center"/>
              <w:rPr>
                <w:rFonts w:ascii="Times New Roman" w:eastAsiaTheme="minorEastAsia" w:hAnsi="Times New Roman" w:cs="Times New Roman"/>
              </w:rPr>
            </w:pPr>
            <w:r w:rsidRPr="001528C4">
              <w:rPr>
                <w:rFonts w:ascii="Times New Roman" w:eastAsiaTheme="minorEastAsia" w:hAnsi="Times New Roman" w:cs="Times New Roman"/>
              </w:rPr>
              <w:t>2045</w:t>
            </w:r>
          </w:p>
        </w:tc>
        <w:tc>
          <w:tcPr>
            <w:tcW w:w="1558" w:type="dxa"/>
          </w:tcPr>
          <w:p w14:paraId="05EC38EA" w14:textId="77777777" w:rsidR="00E45C6A" w:rsidRPr="001528C4" w:rsidRDefault="00E45C6A" w:rsidP="00E45C6A">
            <w:pPr>
              <w:jc w:val="center"/>
              <w:rPr>
                <w:rFonts w:ascii="Times New Roman" w:eastAsiaTheme="minorEastAsia" w:hAnsi="Times New Roman" w:cs="Times New Roman"/>
              </w:rPr>
            </w:pPr>
            <w:r w:rsidRPr="001528C4">
              <w:rPr>
                <w:rFonts w:ascii="Times New Roman" w:eastAsiaTheme="minorEastAsia" w:hAnsi="Times New Roman" w:cs="Times New Roman"/>
              </w:rPr>
              <w:t>4780</w:t>
            </w:r>
          </w:p>
        </w:tc>
        <w:tc>
          <w:tcPr>
            <w:tcW w:w="1559" w:type="dxa"/>
          </w:tcPr>
          <w:p w14:paraId="52501F1B" w14:textId="77777777" w:rsidR="00E45C6A" w:rsidRPr="001528C4" w:rsidRDefault="00E45C6A" w:rsidP="00E45C6A">
            <w:pPr>
              <w:jc w:val="center"/>
              <w:rPr>
                <w:rFonts w:ascii="Times New Roman" w:eastAsiaTheme="minorEastAsia" w:hAnsi="Times New Roman" w:cs="Times New Roman"/>
              </w:rPr>
            </w:pPr>
            <w:r w:rsidRPr="001528C4">
              <w:rPr>
                <w:rFonts w:ascii="Times New Roman" w:eastAsiaTheme="minorEastAsia" w:hAnsi="Times New Roman" w:cs="Times New Roman"/>
              </w:rPr>
              <w:t>547</w:t>
            </w:r>
          </w:p>
        </w:tc>
        <w:tc>
          <w:tcPr>
            <w:tcW w:w="1559" w:type="dxa"/>
          </w:tcPr>
          <w:p w14:paraId="66C62E31" w14:textId="77777777" w:rsidR="00E45C6A" w:rsidRPr="001528C4" w:rsidRDefault="00E45C6A" w:rsidP="00E45C6A">
            <w:pPr>
              <w:jc w:val="center"/>
              <w:rPr>
                <w:rFonts w:ascii="Times New Roman" w:eastAsiaTheme="minorEastAsia" w:hAnsi="Times New Roman" w:cs="Times New Roman"/>
              </w:rPr>
            </w:pPr>
            <w:r w:rsidRPr="001528C4">
              <w:rPr>
                <w:rFonts w:ascii="Times New Roman" w:eastAsiaTheme="minorEastAsia" w:hAnsi="Times New Roman" w:cs="Times New Roman"/>
              </w:rPr>
              <w:t>8902</w:t>
            </w:r>
          </w:p>
        </w:tc>
      </w:tr>
      <w:tr w:rsidR="00E45C6A" w:rsidRPr="001528C4" w14:paraId="0986D1DE" w14:textId="77777777" w:rsidTr="00E45C6A">
        <w:tc>
          <w:tcPr>
            <w:tcW w:w="1558" w:type="dxa"/>
          </w:tcPr>
          <w:p w14:paraId="45A1A11E" w14:textId="77777777" w:rsidR="00E45C6A" w:rsidRPr="001528C4" w:rsidRDefault="00E45C6A" w:rsidP="00854A97">
            <w:pPr>
              <w:rPr>
                <w:rFonts w:ascii="Times New Roman" w:eastAsiaTheme="minorEastAsia" w:hAnsi="Times New Roman" w:cs="Times New Roman"/>
              </w:rPr>
            </w:pPr>
            <w:r w:rsidRPr="001528C4">
              <w:rPr>
                <w:rFonts w:ascii="Times New Roman" w:eastAsiaTheme="minorEastAsia" w:hAnsi="Times New Roman" w:cs="Times New Roman"/>
              </w:rPr>
              <w:t>Spruce</w:t>
            </w:r>
          </w:p>
        </w:tc>
        <w:tc>
          <w:tcPr>
            <w:tcW w:w="1558" w:type="dxa"/>
          </w:tcPr>
          <w:p w14:paraId="64AEE5D8" w14:textId="77777777" w:rsidR="00E45C6A" w:rsidRPr="001528C4" w:rsidRDefault="00E45C6A" w:rsidP="00E45C6A">
            <w:pPr>
              <w:jc w:val="center"/>
              <w:rPr>
                <w:rFonts w:ascii="Times New Roman" w:eastAsiaTheme="minorEastAsia" w:hAnsi="Times New Roman" w:cs="Times New Roman"/>
              </w:rPr>
            </w:pPr>
            <w:r w:rsidRPr="001528C4">
              <w:rPr>
                <w:rFonts w:ascii="Times New Roman" w:eastAsiaTheme="minorEastAsia" w:hAnsi="Times New Roman" w:cs="Times New Roman"/>
              </w:rPr>
              <w:t>6342</w:t>
            </w:r>
          </w:p>
        </w:tc>
        <w:tc>
          <w:tcPr>
            <w:tcW w:w="1558" w:type="dxa"/>
          </w:tcPr>
          <w:p w14:paraId="24B48987" w14:textId="77777777" w:rsidR="00E45C6A" w:rsidRPr="001528C4" w:rsidRDefault="00E45C6A" w:rsidP="00E45C6A">
            <w:pPr>
              <w:jc w:val="center"/>
              <w:rPr>
                <w:rFonts w:ascii="Times New Roman" w:eastAsiaTheme="minorEastAsia" w:hAnsi="Times New Roman" w:cs="Times New Roman"/>
              </w:rPr>
            </w:pPr>
            <w:r w:rsidRPr="001528C4">
              <w:rPr>
                <w:rFonts w:ascii="Times New Roman" w:eastAsiaTheme="minorEastAsia" w:hAnsi="Times New Roman" w:cs="Times New Roman"/>
              </w:rPr>
              <w:t>1534</w:t>
            </w:r>
          </w:p>
        </w:tc>
        <w:tc>
          <w:tcPr>
            <w:tcW w:w="1558" w:type="dxa"/>
          </w:tcPr>
          <w:p w14:paraId="3D0CD5C3" w14:textId="77777777" w:rsidR="00E45C6A" w:rsidRPr="001528C4" w:rsidRDefault="00E45C6A" w:rsidP="00E45C6A">
            <w:pPr>
              <w:jc w:val="center"/>
              <w:rPr>
                <w:rFonts w:ascii="Times New Roman" w:eastAsiaTheme="minorEastAsia" w:hAnsi="Times New Roman" w:cs="Times New Roman"/>
              </w:rPr>
            </w:pPr>
            <w:r w:rsidRPr="001528C4">
              <w:rPr>
                <w:rFonts w:ascii="Times New Roman" w:eastAsiaTheme="minorEastAsia" w:hAnsi="Times New Roman" w:cs="Times New Roman"/>
              </w:rPr>
              <w:t>3451</w:t>
            </w:r>
          </w:p>
        </w:tc>
        <w:tc>
          <w:tcPr>
            <w:tcW w:w="1559" w:type="dxa"/>
          </w:tcPr>
          <w:p w14:paraId="30716BE3" w14:textId="77777777" w:rsidR="00E45C6A" w:rsidRPr="001528C4" w:rsidRDefault="00E45C6A" w:rsidP="00E45C6A">
            <w:pPr>
              <w:jc w:val="center"/>
              <w:rPr>
                <w:rFonts w:ascii="Times New Roman" w:eastAsiaTheme="minorEastAsia" w:hAnsi="Times New Roman" w:cs="Times New Roman"/>
              </w:rPr>
            </w:pPr>
            <w:r w:rsidRPr="001528C4">
              <w:rPr>
                <w:rFonts w:ascii="Times New Roman" w:eastAsiaTheme="minorEastAsia" w:hAnsi="Times New Roman" w:cs="Times New Roman"/>
              </w:rPr>
              <w:t>412</w:t>
            </w:r>
          </w:p>
        </w:tc>
        <w:tc>
          <w:tcPr>
            <w:tcW w:w="1559" w:type="dxa"/>
          </w:tcPr>
          <w:p w14:paraId="0A44B956" w14:textId="77777777" w:rsidR="00E45C6A" w:rsidRPr="001528C4" w:rsidRDefault="00E45C6A" w:rsidP="00E45C6A">
            <w:pPr>
              <w:jc w:val="center"/>
              <w:rPr>
                <w:rFonts w:ascii="Times New Roman" w:eastAsiaTheme="minorEastAsia" w:hAnsi="Times New Roman" w:cs="Times New Roman"/>
              </w:rPr>
            </w:pPr>
            <w:r w:rsidRPr="001528C4">
              <w:rPr>
                <w:rFonts w:ascii="Times New Roman" w:eastAsiaTheme="minorEastAsia" w:hAnsi="Times New Roman" w:cs="Times New Roman"/>
              </w:rPr>
              <w:t>7834</w:t>
            </w:r>
          </w:p>
        </w:tc>
      </w:tr>
      <w:tr w:rsidR="00E45C6A" w:rsidRPr="001528C4" w14:paraId="08287917" w14:textId="77777777" w:rsidTr="00E45C6A">
        <w:tc>
          <w:tcPr>
            <w:tcW w:w="1558" w:type="dxa"/>
          </w:tcPr>
          <w:p w14:paraId="142DD8EA" w14:textId="77777777" w:rsidR="00E45C6A" w:rsidRPr="001528C4" w:rsidRDefault="00E45C6A" w:rsidP="00854A97">
            <w:pPr>
              <w:rPr>
                <w:rFonts w:ascii="Times New Roman" w:eastAsiaTheme="minorEastAsia" w:hAnsi="Times New Roman" w:cs="Times New Roman"/>
              </w:rPr>
            </w:pPr>
            <w:r w:rsidRPr="001528C4">
              <w:rPr>
                <w:rFonts w:ascii="Times New Roman" w:eastAsiaTheme="minorEastAsia" w:hAnsi="Times New Roman" w:cs="Times New Roman"/>
              </w:rPr>
              <w:t>Southern pine</w:t>
            </w:r>
          </w:p>
        </w:tc>
        <w:tc>
          <w:tcPr>
            <w:tcW w:w="1558" w:type="dxa"/>
          </w:tcPr>
          <w:p w14:paraId="3DE74361" w14:textId="77777777" w:rsidR="00E45C6A" w:rsidRPr="001528C4" w:rsidRDefault="00E45C6A" w:rsidP="00E45C6A">
            <w:pPr>
              <w:jc w:val="center"/>
              <w:rPr>
                <w:rFonts w:ascii="Times New Roman" w:eastAsiaTheme="minorEastAsia" w:hAnsi="Times New Roman" w:cs="Times New Roman"/>
              </w:rPr>
            </w:pPr>
            <w:r w:rsidRPr="001528C4">
              <w:rPr>
                <w:rFonts w:ascii="Times New Roman" w:eastAsiaTheme="minorEastAsia" w:hAnsi="Times New Roman" w:cs="Times New Roman"/>
              </w:rPr>
              <w:t>5437</w:t>
            </w:r>
          </w:p>
        </w:tc>
        <w:tc>
          <w:tcPr>
            <w:tcW w:w="1558" w:type="dxa"/>
          </w:tcPr>
          <w:p w14:paraId="6C10A6D2" w14:textId="77777777" w:rsidR="00E45C6A" w:rsidRPr="001528C4" w:rsidRDefault="00E45C6A" w:rsidP="00E45C6A">
            <w:pPr>
              <w:jc w:val="center"/>
              <w:rPr>
                <w:rFonts w:ascii="Times New Roman" w:eastAsiaTheme="minorEastAsia" w:hAnsi="Times New Roman" w:cs="Times New Roman"/>
              </w:rPr>
            </w:pPr>
            <w:r w:rsidRPr="001528C4">
              <w:rPr>
                <w:rFonts w:ascii="Times New Roman" w:eastAsiaTheme="minorEastAsia" w:hAnsi="Times New Roman" w:cs="Times New Roman"/>
              </w:rPr>
              <w:t>1254</w:t>
            </w:r>
          </w:p>
        </w:tc>
        <w:tc>
          <w:tcPr>
            <w:tcW w:w="1558" w:type="dxa"/>
          </w:tcPr>
          <w:p w14:paraId="55DCA42C" w14:textId="77777777" w:rsidR="00E45C6A" w:rsidRPr="001528C4" w:rsidRDefault="00E45C6A" w:rsidP="00E45C6A">
            <w:pPr>
              <w:jc w:val="center"/>
              <w:rPr>
                <w:rFonts w:ascii="Times New Roman" w:eastAsiaTheme="minorEastAsia" w:hAnsi="Times New Roman" w:cs="Times New Roman"/>
              </w:rPr>
            </w:pPr>
            <w:r w:rsidRPr="001528C4">
              <w:rPr>
                <w:rFonts w:ascii="Times New Roman" w:eastAsiaTheme="minorEastAsia" w:hAnsi="Times New Roman" w:cs="Times New Roman"/>
              </w:rPr>
              <w:t>2756</w:t>
            </w:r>
          </w:p>
        </w:tc>
        <w:tc>
          <w:tcPr>
            <w:tcW w:w="1559" w:type="dxa"/>
          </w:tcPr>
          <w:p w14:paraId="0C931CC1" w14:textId="77777777" w:rsidR="00E45C6A" w:rsidRPr="001528C4" w:rsidRDefault="00E45C6A" w:rsidP="00E45C6A">
            <w:pPr>
              <w:jc w:val="center"/>
              <w:rPr>
                <w:rFonts w:ascii="Times New Roman" w:eastAsiaTheme="minorEastAsia" w:hAnsi="Times New Roman" w:cs="Times New Roman"/>
              </w:rPr>
            </w:pPr>
            <w:r w:rsidRPr="001528C4">
              <w:rPr>
                <w:rFonts w:ascii="Times New Roman" w:eastAsiaTheme="minorEastAsia" w:hAnsi="Times New Roman" w:cs="Times New Roman"/>
              </w:rPr>
              <w:t>327</w:t>
            </w:r>
          </w:p>
        </w:tc>
        <w:tc>
          <w:tcPr>
            <w:tcW w:w="1559" w:type="dxa"/>
          </w:tcPr>
          <w:p w14:paraId="02C2D9C1" w14:textId="77777777" w:rsidR="00E45C6A" w:rsidRPr="001528C4" w:rsidRDefault="00E45C6A" w:rsidP="00E45C6A">
            <w:pPr>
              <w:jc w:val="center"/>
              <w:rPr>
                <w:rFonts w:ascii="Times New Roman" w:eastAsiaTheme="minorEastAsia" w:hAnsi="Times New Roman" w:cs="Times New Roman"/>
              </w:rPr>
            </w:pPr>
            <w:r w:rsidRPr="001528C4">
              <w:rPr>
                <w:rFonts w:ascii="Times New Roman" w:eastAsiaTheme="minorEastAsia" w:hAnsi="Times New Roman" w:cs="Times New Roman"/>
              </w:rPr>
              <w:t>7423</w:t>
            </w:r>
          </w:p>
        </w:tc>
      </w:tr>
    </w:tbl>
    <w:p w14:paraId="63D57ADD" w14:textId="1481B193" w:rsidR="00C310AC" w:rsidRDefault="00E647E2" w:rsidP="0041794E">
      <w:pPr>
        <w:jc w:val="center"/>
        <w:rPr>
          <w:rFonts w:ascii="Times New Roman" w:eastAsiaTheme="minorEastAsia" w:hAnsi="Times New Roman" w:cs="Times New Roman"/>
          <w:i/>
        </w:rPr>
      </w:pPr>
      <w:r w:rsidRPr="0041794E">
        <w:rPr>
          <w:rFonts w:ascii="Times New Roman" w:eastAsiaTheme="minorEastAsia" w:hAnsi="Times New Roman" w:cs="Times New Roman"/>
          <w:i/>
        </w:rPr>
        <w:t>Table 3 – Normalized data</w:t>
      </w:r>
    </w:p>
    <w:tbl>
      <w:tblPr>
        <w:tblStyle w:val="TableGrid"/>
        <w:tblW w:w="0" w:type="auto"/>
        <w:tblLook w:val="04A0" w:firstRow="1" w:lastRow="0" w:firstColumn="1" w:lastColumn="0" w:noHBand="0" w:noVBand="1"/>
      </w:tblPr>
      <w:tblGrid>
        <w:gridCol w:w="1638"/>
        <w:gridCol w:w="1483"/>
        <w:gridCol w:w="1639"/>
        <w:gridCol w:w="1530"/>
        <w:gridCol w:w="1549"/>
        <w:gridCol w:w="1620"/>
      </w:tblGrid>
      <w:tr w:rsidR="00E647E2" w:rsidRPr="00E647E2" w14:paraId="71506716" w14:textId="77777777" w:rsidTr="0041794E">
        <w:trPr>
          <w:trHeight w:val="1304"/>
        </w:trPr>
        <w:tc>
          <w:tcPr>
            <w:tcW w:w="1638" w:type="dxa"/>
            <w:hideMark/>
          </w:tcPr>
          <w:p w14:paraId="66F39EFD" w14:textId="77777777" w:rsidR="00E647E2" w:rsidRPr="0041794E" w:rsidRDefault="00E647E2" w:rsidP="00E647E2">
            <w:pPr>
              <w:jc w:val="center"/>
              <w:rPr>
                <w:rFonts w:ascii="Times New Roman" w:eastAsiaTheme="minorEastAsia" w:hAnsi="Times New Roman" w:cs="Times New Roman"/>
              </w:rPr>
            </w:pPr>
            <w:r w:rsidRPr="0041794E">
              <w:rPr>
                <w:rFonts w:ascii="Times New Roman" w:eastAsiaTheme="minorEastAsia" w:hAnsi="Times New Roman" w:cs="Times New Roman"/>
              </w:rPr>
              <w:t> </w:t>
            </w:r>
          </w:p>
        </w:tc>
        <w:tc>
          <w:tcPr>
            <w:tcW w:w="1483" w:type="dxa"/>
            <w:hideMark/>
          </w:tcPr>
          <w:p w14:paraId="2B27324B" w14:textId="77777777" w:rsidR="00E647E2" w:rsidRPr="0041794E" w:rsidRDefault="00E647E2">
            <w:pPr>
              <w:jc w:val="center"/>
              <w:rPr>
                <w:rFonts w:ascii="Times New Roman" w:eastAsiaTheme="minorEastAsia" w:hAnsi="Times New Roman" w:cs="Times New Roman"/>
              </w:rPr>
            </w:pPr>
            <w:r w:rsidRPr="0041794E">
              <w:rPr>
                <w:rFonts w:ascii="Times New Roman" w:eastAsiaTheme="minorEastAsia" w:hAnsi="Times New Roman" w:cs="Times New Roman"/>
              </w:rPr>
              <w:t>Compression Parallel</w:t>
            </w:r>
            <w:proofErr w:type="gramStart"/>
            <w:r w:rsidRPr="0041794E">
              <w:rPr>
                <w:rFonts w:ascii="Times New Roman" w:eastAsiaTheme="minorEastAsia" w:hAnsi="Times New Roman" w:cs="Times New Roman"/>
              </w:rPr>
              <w:t xml:space="preserve">   (</w:t>
            </w:r>
            <w:proofErr w:type="gramEnd"/>
            <w:r w:rsidRPr="0041794E">
              <w:rPr>
                <w:rFonts w:ascii="Times New Roman" w:eastAsiaTheme="minorEastAsia" w:hAnsi="Times New Roman" w:cs="Times New Roman"/>
              </w:rPr>
              <w:t>psi)</w:t>
            </w:r>
          </w:p>
        </w:tc>
        <w:tc>
          <w:tcPr>
            <w:tcW w:w="1639" w:type="dxa"/>
            <w:hideMark/>
          </w:tcPr>
          <w:p w14:paraId="19C12DAE" w14:textId="77777777" w:rsidR="00E647E2" w:rsidRPr="0041794E" w:rsidRDefault="00E647E2">
            <w:pPr>
              <w:jc w:val="center"/>
              <w:rPr>
                <w:rFonts w:ascii="Times New Roman" w:eastAsiaTheme="minorEastAsia" w:hAnsi="Times New Roman" w:cs="Times New Roman"/>
              </w:rPr>
            </w:pPr>
            <w:r w:rsidRPr="0041794E">
              <w:rPr>
                <w:rFonts w:ascii="Times New Roman" w:eastAsiaTheme="minorEastAsia" w:hAnsi="Times New Roman" w:cs="Times New Roman"/>
              </w:rPr>
              <w:t>Compression Perpendicular (psi)</w:t>
            </w:r>
          </w:p>
        </w:tc>
        <w:tc>
          <w:tcPr>
            <w:tcW w:w="1530" w:type="dxa"/>
            <w:hideMark/>
          </w:tcPr>
          <w:p w14:paraId="23023C29" w14:textId="77777777" w:rsidR="00E647E2" w:rsidRPr="0041794E" w:rsidRDefault="00E647E2">
            <w:pPr>
              <w:jc w:val="center"/>
              <w:rPr>
                <w:rFonts w:ascii="Times New Roman" w:eastAsiaTheme="minorEastAsia" w:hAnsi="Times New Roman" w:cs="Times New Roman"/>
              </w:rPr>
            </w:pPr>
            <w:r w:rsidRPr="0041794E">
              <w:rPr>
                <w:rFonts w:ascii="Times New Roman" w:eastAsiaTheme="minorEastAsia" w:hAnsi="Times New Roman" w:cs="Times New Roman"/>
              </w:rPr>
              <w:t>Tension Parallel</w:t>
            </w:r>
            <w:proofErr w:type="gramStart"/>
            <w:r w:rsidRPr="0041794E">
              <w:rPr>
                <w:rFonts w:ascii="Times New Roman" w:eastAsiaTheme="minorEastAsia" w:hAnsi="Times New Roman" w:cs="Times New Roman"/>
              </w:rPr>
              <w:t xml:space="preserve">   (</w:t>
            </w:r>
            <w:proofErr w:type="gramEnd"/>
            <w:r w:rsidRPr="0041794E">
              <w:rPr>
                <w:rFonts w:ascii="Times New Roman" w:eastAsiaTheme="minorEastAsia" w:hAnsi="Times New Roman" w:cs="Times New Roman"/>
              </w:rPr>
              <w:t>psi)</w:t>
            </w:r>
          </w:p>
        </w:tc>
        <w:tc>
          <w:tcPr>
            <w:tcW w:w="1549" w:type="dxa"/>
            <w:hideMark/>
          </w:tcPr>
          <w:p w14:paraId="27CAC378" w14:textId="77777777" w:rsidR="00E647E2" w:rsidRPr="0041794E" w:rsidRDefault="00E647E2">
            <w:pPr>
              <w:jc w:val="center"/>
              <w:rPr>
                <w:rFonts w:ascii="Times New Roman" w:eastAsiaTheme="minorEastAsia" w:hAnsi="Times New Roman" w:cs="Times New Roman"/>
              </w:rPr>
            </w:pPr>
            <w:r w:rsidRPr="0041794E">
              <w:rPr>
                <w:rFonts w:ascii="Times New Roman" w:eastAsiaTheme="minorEastAsia" w:hAnsi="Times New Roman" w:cs="Times New Roman"/>
              </w:rPr>
              <w:t xml:space="preserve">Tension </w:t>
            </w:r>
            <w:proofErr w:type="gramStart"/>
            <w:r w:rsidRPr="0041794E">
              <w:rPr>
                <w:rFonts w:ascii="Times New Roman" w:eastAsiaTheme="minorEastAsia" w:hAnsi="Times New Roman" w:cs="Times New Roman"/>
              </w:rPr>
              <w:t>Perpendicular  (</w:t>
            </w:r>
            <w:proofErr w:type="gramEnd"/>
            <w:r w:rsidRPr="0041794E">
              <w:rPr>
                <w:rFonts w:ascii="Times New Roman" w:eastAsiaTheme="minorEastAsia" w:hAnsi="Times New Roman" w:cs="Times New Roman"/>
              </w:rPr>
              <w:t>psi)</w:t>
            </w:r>
          </w:p>
        </w:tc>
        <w:tc>
          <w:tcPr>
            <w:tcW w:w="1620" w:type="dxa"/>
            <w:hideMark/>
          </w:tcPr>
          <w:p w14:paraId="28B98C84" w14:textId="77777777" w:rsidR="00E647E2" w:rsidRPr="0041794E" w:rsidRDefault="00E647E2">
            <w:pPr>
              <w:jc w:val="center"/>
              <w:rPr>
                <w:rFonts w:ascii="Times New Roman" w:eastAsiaTheme="minorEastAsia" w:hAnsi="Times New Roman" w:cs="Times New Roman"/>
              </w:rPr>
            </w:pPr>
            <w:r w:rsidRPr="0041794E">
              <w:rPr>
                <w:rFonts w:ascii="Times New Roman" w:eastAsiaTheme="minorEastAsia" w:hAnsi="Times New Roman" w:cs="Times New Roman"/>
              </w:rPr>
              <w:t>Bending</w:t>
            </w:r>
            <w:proofErr w:type="gramStart"/>
            <w:r w:rsidRPr="0041794E">
              <w:rPr>
                <w:rFonts w:ascii="Times New Roman" w:eastAsiaTheme="minorEastAsia" w:hAnsi="Times New Roman" w:cs="Times New Roman"/>
              </w:rPr>
              <w:t xml:space="preserve">   (</w:t>
            </w:r>
            <w:proofErr w:type="gramEnd"/>
            <w:r w:rsidRPr="0041794E">
              <w:rPr>
                <w:rFonts w:ascii="Times New Roman" w:eastAsiaTheme="minorEastAsia" w:hAnsi="Times New Roman" w:cs="Times New Roman"/>
              </w:rPr>
              <w:t>psi)</w:t>
            </w:r>
          </w:p>
        </w:tc>
      </w:tr>
      <w:tr w:rsidR="00E647E2" w:rsidRPr="00E647E2" w14:paraId="55B4BB43" w14:textId="77777777" w:rsidTr="0041794E">
        <w:trPr>
          <w:trHeight w:val="340"/>
        </w:trPr>
        <w:tc>
          <w:tcPr>
            <w:tcW w:w="1638" w:type="dxa"/>
            <w:hideMark/>
          </w:tcPr>
          <w:p w14:paraId="348FAD9B" w14:textId="77777777" w:rsidR="00E647E2" w:rsidRPr="0041794E" w:rsidRDefault="00E647E2" w:rsidP="00E647E2">
            <w:pPr>
              <w:jc w:val="center"/>
              <w:rPr>
                <w:rFonts w:ascii="Times New Roman" w:eastAsiaTheme="minorEastAsia" w:hAnsi="Times New Roman" w:cs="Times New Roman"/>
              </w:rPr>
            </w:pPr>
            <w:r w:rsidRPr="0041794E">
              <w:rPr>
                <w:rFonts w:ascii="Times New Roman" w:eastAsiaTheme="minorEastAsia" w:hAnsi="Times New Roman" w:cs="Times New Roman"/>
              </w:rPr>
              <w:t>Oak</w:t>
            </w:r>
          </w:p>
        </w:tc>
        <w:tc>
          <w:tcPr>
            <w:tcW w:w="1483" w:type="dxa"/>
            <w:hideMark/>
          </w:tcPr>
          <w:p w14:paraId="0703DB78" w14:textId="77777777" w:rsidR="00E647E2" w:rsidRPr="0041794E" w:rsidRDefault="00E647E2">
            <w:pPr>
              <w:jc w:val="center"/>
              <w:rPr>
                <w:rFonts w:ascii="Times New Roman" w:eastAsiaTheme="minorEastAsia" w:hAnsi="Times New Roman" w:cs="Times New Roman"/>
              </w:rPr>
            </w:pPr>
            <w:r w:rsidRPr="0041794E">
              <w:rPr>
                <w:rFonts w:ascii="Times New Roman" w:eastAsiaTheme="minorEastAsia" w:hAnsi="Times New Roman" w:cs="Times New Roman"/>
              </w:rPr>
              <w:t>1.00</w:t>
            </w:r>
          </w:p>
        </w:tc>
        <w:tc>
          <w:tcPr>
            <w:tcW w:w="1639" w:type="dxa"/>
            <w:hideMark/>
          </w:tcPr>
          <w:p w14:paraId="3A073B00" w14:textId="77777777" w:rsidR="00E647E2" w:rsidRPr="0041794E" w:rsidRDefault="00E647E2">
            <w:pPr>
              <w:jc w:val="center"/>
              <w:rPr>
                <w:rFonts w:ascii="Times New Roman" w:eastAsiaTheme="minorEastAsia" w:hAnsi="Times New Roman" w:cs="Times New Roman"/>
              </w:rPr>
            </w:pPr>
            <w:r w:rsidRPr="0041794E">
              <w:rPr>
                <w:rFonts w:ascii="Times New Roman" w:eastAsiaTheme="minorEastAsia" w:hAnsi="Times New Roman" w:cs="Times New Roman"/>
              </w:rPr>
              <w:t>1.00</w:t>
            </w:r>
          </w:p>
        </w:tc>
        <w:tc>
          <w:tcPr>
            <w:tcW w:w="1530" w:type="dxa"/>
            <w:hideMark/>
          </w:tcPr>
          <w:p w14:paraId="426F2F83" w14:textId="77777777" w:rsidR="00E647E2" w:rsidRPr="0041794E" w:rsidRDefault="00E647E2">
            <w:pPr>
              <w:jc w:val="center"/>
              <w:rPr>
                <w:rFonts w:ascii="Times New Roman" w:eastAsiaTheme="minorEastAsia" w:hAnsi="Times New Roman" w:cs="Times New Roman"/>
              </w:rPr>
            </w:pPr>
            <w:r w:rsidRPr="0041794E">
              <w:rPr>
                <w:rFonts w:ascii="Times New Roman" w:eastAsiaTheme="minorEastAsia" w:hAnsi="Times New Roman" w:cs="Times New Roman"/>
              </w:rPr>
              <w:t>1.00</w:t>
            </w:r>
          </w:p>
        </w:tc>
        <w:tc>
          <w:tcPr>
            <w:tcW w:w="1549" w:type="dxa"/>
            <w:hideMark/>
          </w:tcPr>
          <w:p w14:paraId="3E7E9D7D" w14:textId="77777777" w:rsidR="00E647E2" w:rsidRPr="0041794E" w:rsidRDefault="00E647E2">
            <w:pPr>
              <w:jc w:val="center"/>
              <w:rPr>
                <w:rFonts w:ascii="Times New Roman" w:eastAsiaTheme="minorEastAsia" w:hAnsi="Times New Roman" w:cs="Times New Roman"/>
              </w:rPr>
            </w:pPr>
            <w:r w:rsidRPr="0041794E">
              <w:rPr>
                <w:rFonts w:ascii="Times New Roman" w:eastAsiaTheme="minorEastAsia" w:hAnsi="Times New Roman" w:cs="Times New Roman"/>
              </w:rPr>
              <w:t>1.00</w:t>
            </w:r>
          </w:p>
        </w:tc>
        <w:tc>
          <w:tcPr>
            <w:tcW w:w="1620" w:type="dxa"/>
            <w:hideMark/>
          </w:tcPr>
          <w:p w14:paraId="1A6CA9A4" w14:textId="77777777" w:rsidR="00E647E2" w:rsidRPr="0041794E" w:rsidRDefault="00E647E2">
            <w:pPr>
              <w:jc w:val="center"/>
              <w:rPr>
                <w:rFonts w:ascii="Times New Roman" w:eastAsiaTheme="minorEastAsia" w:hAnsi="Times New Roman" w:cs="Times New Roman"/>
              </w:rPr>
            </w:pPr>
            <w:r w:rsidRPr="0041794E">
              <w:rPr>
                <w:rFonts w:ascii="Times New Roman" w:eastAsiaTheme="minorEastAsia" w:hAnsi="Times New Roman" w:cs="Times New Roman"/>
              </w:rPr>
              <w:t>1.00</w:t>
            </w:r>
          </w:p>
        </w:tc>
      </w:tr>
      <w:tr w:rsidR="00E647E2" w:rsidRPr="00E647E2" w14:paraId="6D48BBF1" w14:textId="77777777" w:rsidTr="0041794E">
        <w:trPr>
          <w:trHeight w:val="340"/>
        </w:trPr>
        <w:tc>
          <w:tcPr>
            <w:tcW w:w="1638" w:type="dxa"/>
            <w:hideMark/>
          </w:tcPr>
          <w:p w14:paraId="1180EC82" w14:textId="77777777" w:rsidR="00E647E2" w:rsidRPr="0041794E" w:rsidRDefault="00E647E2" w:rsidP="00E647E2">
            <w:pPr>
              <w:jc w:val="center"/>
              <w:rPr>
                <w:rFonts w:ascii="Times New Roman" w:eastAsiaTheme="minorEastAsia" w:hAnsi="Times New Roman" w:cs="Times New Roman"/>
              </w:rPr>
            </w:pPr>
            <w:r w:rsidRPr="0041794E">
              <w:rPr>
                <w:rFonts w:ascii="Times New Roman" w:eastAsiaTheme="minorEastAsia" w:hAnsi="Times New Roman" w:cs="Times New Roman"/>
              </w:rPr>
              <w:t>Spruce</w:t>
            </w:r>
          </w:p>
        </w:tc>
        <w:tc>
          <w:tcPr>
            <w:tcW w:w="1483" w:type="dxa"/>
            <w:hideMark/>
          </w:tcPr>
          <w:p w14:paraId="19FDF1AC" w14:textId="77777777" w:rsidR="00E647E2" w:rsidRPr="0041794E" w:rsidRDefault="00E647E2">
            <w:pPr>
              <w:jc w:val="center"/>
              <w:rPr>
                <w:rFonts w:ascii="Times New Roman" w:eastAsiaTheme="minorEastAsia" w:hAnsi="Times New Roman" w:cs="Times New Roman"/>
              </w:rPr>
            </w:pPr>
            <w:r w:rsidRPr="0041794E">
              <w:rPr>
                <w:rFonts w:ascii="Times New Roman" w:eastAsiaTheme="minorEastAsia" w:hAnsi="Times New Roman" w:cs="Times New Roman"/>
              </w:rPr>
              <w:t>0.86</w:t>
            </w:r>
          </w:p>
        </w:tc>
        <w:tc>
          <w:tcPr>
            <w:tcW w:w="1639" w:type="dxa"/>
            <w:hideMark/>
          </w:tcPr>
          <w:p w14:paraId="3E2D2109" w14:textId="77777777" w:rsidR="00E647E2" w:rsidRPr="0041794E" w:rsidRDefault="00E647E2">
            <w:pPr>
              <w:jc w:val="center"/>
              <w:rPr>
                <w:rFonts w:ascii="Times New Roman" w:eastAsiaTheme="minorEastAsia" w:hAnsi="Times New Roman" w:cs="Times New Roman"/>
              </w:rPr>
            </w:pPr>
            <w:r w:rsidRPr="0041794E">
              <w:rPr>
                <w:rFonts w:ascii="Times New Roman" w:eastAsiaTheme="minorEastAsia" w:hAnsi="Times New Roman" w:cs="Times New Roman"/>
              </w:rPr>
              <w:t>0.75</w:t>
            </w:r>
          </w:p>
        </w:tc>
        <w:tc>
          <w:tcPr>
            <w:tcW w:w="1530" w:type="dxa"/>
            <w:hideMark/>
          </w:tcPr>
          <w:p w14:paraId="64593008" w14:textId="77777777" w:rsidR="00E647E2" w:rsidRPr="0041794E" w:rsidRDefault="00E647E2">
            <w:pPr>
              <w:jc w:val="center"/>
              <w:rPr>
                <w:rFonts w:ascii="Times New Roman" w:eastAsiaTheme="minorEastAsia" w:hAnsi="Times New Roman" w:cs="Times New Roman"/>
              </w:rPr>
            </w:pPr>
            <w:r w:rsidRPr="0041794E">
              <w:rPr>
                <w:rFonts w:ascii="Times New Roman" w:eastAsiaTheme="minorEastAsia" w:hAnsi="Times New Roman" w:cs="Times New Roman"/>
              </w:rPr>
              <w:t>0.72</w:t>
            </w:r>
          </w:p>
        </w:tc>
        <w:tc>
          <w:tcPr>
            <w:tcW w:w="1549" w:type="dxa"/>
            <w:hideMark/>
          </w:tcPr>
          <w:p w14:paraId="4C9493F9" w14:textId="77777777" w:rsidR="00E647E2" w:rsidRPr="0041794E" w:rsidRDefault="00E647E2">
            <w:pPr>
              <w:jc w:val="center"/>
              <w:rPr>
                <w:rFonts w:ascii="Times New Roman" w:eastAsiaTheme="minorEastAsia" w:hAnsi="Times New Roman" w:cs="Times New Roman"/>
              </w:rPr>
            </w:pPr>
            <w:r w:rsidRPr="0041794E">
              <w:rPr>
                <w:rFonts w:ascii="Times New Roman" w:eastAsiaTheme="minorEastAsia" w:hAnsi="Times New Roman" w:cs="Times New Roman"/>
              </w:rPr>
              <w:t>0.75</w:t>
            </w:r>
          </w:p>
        </w:tc>
        <w:tc>
          <w:tcPr>
            <w:tcW w:w="1620" w:type="dxa"/>
            <w:hideMark/>
          </w:tcPr>
          <w:p w14:paraId="7AFD94F7" w14:textId="77777777" w:rsidR="00E647E2" w:rsidRPr="0041794E" w:rsidRDefault="00E647E2">
            <w:pPr>
              <w:jc w:val="center"/>
              <w:rPr>
                <w:rFonts w:ascii="Times New Roman" w:eastAsiaTheme="minorEastAsia" w:hAnsi="Times New Roman" w:cs="Times New Roman"/>
              </w:rPr>
            </w:pPr>
            <w:r w:rsidRPr="0041794E">
              <w:rPr>
                <w:rFonts w:ascii="Times New Roman" w:eastAsiaTheme="minorEastAsia" w:hAnsi="Times New Roman" w:cs="Times New Roman"/>
              </w:rPr>
              <w:t>0.88</w:t>
            </w:r>
          </w:p>
        </w:tc>
      </w:tr>
      <w:tr w:rsidR="00E647E2" w:rsidRPr="00E647E2" w14:paraId="5ECA4460" w14:textId="77777777" w:rsidTr="0041794E">
        <w:trPr>
          <w:trHeight w:val="660"/>
        </w:trPr>
        <w:tc>
          <w:tcPr>
            <w:tcW w:w="1638" w:type="dxa"/>
            <w:hideMark/>
          </w:tcPr>
          <w:p w14:paraId="1A5F0244" w14:textId="77777777" w:rsidR="00E647E2" w:rsidRPr="0041794E" w:rsidRDefault="00E647E2" w:rsidP="00E647E2">
            <w:pPr>
              <w:jc w:val="center"/>
              <w:rPr>
                <w:rFonts w:ascii="Times New Roman" w:eastAsiaTheme="minorEastAsia" w:hAnsi="Times New Roman" w:cs="Times New Roman"/>
              </w:rPr>
            </w:pPr>
            <w:r w:rsidRPr="0041794E">
              <w:rPr>
                <w:rFonts w:ascii="Times New Roman" w:eastAsiaTheme="minorEastAsia" w:hAnsi="Times New Roman" w:cs="Times New Roman"/>
              </w:rPr>
              <w:t>Southern pine</w:t>
            </w:r>
          </w:p>
        </w:tc>
        <w:tc>
          <w:tcPr>
            <w:tcW w:w="1483" w:type="dxa"/>
            <w:hideMark/>
          </w:tcPr>
          <w:p w14:paraId="49E6ABF7" w14:textId="77777777" w:rsidR="00E647E2" w:rsidRPr="0041794E" w:rsidRDefault="00E647E2">
            <w:pPr>
              <w:jc w:val="center"/>
              <w:rPr>
                <w:rFonts w:ascii="Times New Roman" w:eastAsiaTheme="minorEastAsia" w:hAnsi="Times New Roman" w:cs="Times New Roman"/>
              </w:rPr>
            </w:pPr>
            <w:r w:rsidRPr="0041794E">
              <w:rPr>
                <w:rFonts w:ascii="Times New Roman" w:eastAsiaTheme="minorEastAsia" w:hAnsi="Times New Roman" w:cs="Times New Roman"/>
              </w:rPr>
              <w:t>0.74</w:t>
            </w:r>
          </w:p>
        </w:tc>
        <w:tc>
          <w:tcPr>
            <w:tcW w:w="1639" w:type="dxa"/>
            <w:hideMark/>
          </w:tcPr>
          <w:p w14:paraId="31600497" w14:textId="77777777" w:rsidR="00E647E2" w:rsidRPr="0041794E" w:rsidRDefault="00E647E2">
            <w:pPr>
              <w:jc w:val="center"/>
              <w:rPr>
                <w:rFonts w:ascii="Times New Roman" w:eastAsiaTheme="minorEastAsia" w:hAnsi="Times New Roman" w:cs="Times New Roman"/>
              </w:rPr>
            </w:pPr>
            <w:r w:rsidRPr="0041794E">
              <w:rPr>
                <w:rFonts w:ascii="Times New Roman" w:eastAsiaTheme="minorEastAsia" w:hAnsi="Times New Roman" w:cs="Times New Roman"/>
              </w:rPr>
              <w:t>0.61</w:t>
            </w:r>
          </w:p>
        </w:tc>
        <w:tc>
          <w:tcPr>
            <w:tcW w:w="1530" w:type="dxa"/>
            <w:hideMark/>
          </w:tcPr>
          <w:p w14:paraId="4B9CD0DF" w14:textId="77777777" w:rsidR="00E647E2" w:rsidRPr="0041794E" w:rsidRDefault="00E647E2">
            <w:pPr>
              <w:jc w:val="center"/>
              <w:rPr>
                <w:rFonts w:ascii="Times New Roman" w:eastAsiaTheme="minorEastAsia" w:hAnsi="Times New Roman" w:cs="Times New Roman"/>
              </w:rPr>
            </w:pPr>
            <w:r w:rsidRPr="0041794E">
              <w:rPr>
                <w:rFonts w:ascii="Times New Roman" w:eastAsiaTheme="minorEastAsia" w:hAnsi="Times New Roman" w:cs="Times New Roman"/>
              </w:rPr>
              <w:t>0.58</w:t>
            </w:r>
          </w:p>
        </w:tc>
        <w:tc>
          <w:tcPr>
            <w:tcW w:w="1549" w:type="dxa"/>
            <w:hideMark/>
          </w:tcPr>
          <w:p w14:paraId="5A05E7CE" w14:textId="77777777" w:rsidR="00E647E2" w:rsidRPr="0041794E" w:rsidRDefault="00E647E2">
            <w:pPr>
              <w:jc w:val="center"/>
              <w:rPr>
                <w:rFonts w:ascii="Times New Roman" w:eastAsiaTheme="minorEastAsia" w:hAnsi="Times New Roman" w:cs="Times New Roman"/>
              </w:rPr>
            </w:pPr>
            <w:r w:rsidRPr="0041794E">
              <w:rPr>
                <w:rFonts w:ascii="Times New Roman" w:eastAsiaTheme="minorEastAsia" w:hAnsi="Times New Roman" w:cs="Times New Roman"/>
              </w:rPr>
              <w:t>0.60</w:t>
            </w:r>
          </w:p>
        </w:tc>
        <w:tc>
          <w:tcPr>
            <w:tcW w:w="1620" w:type="dxa"/>
            <w:hideMark/>
          </w:tcPr>
          <w:p w14:paraId="2F9AC026" w14:textId="77777777" w:rsidR="00E647E2" w:rsidRPr="0041794E" w:rsidRDefault="00E647E2">
            <w:pPr>
              <w:jc w:val="center"/>
              <w:rPr>
                <w:rFonts w:ascii="Times New Roman" w:eastAsiaTheme="minorEastAsia" w:hAnsi="Times New Roman" w:cs="Times New Roman"/>
              </w:rPr>
            </w:pPr>
            <w:r w:rsidRPr="0041794E">
              <w:rPr>
                <w:rFonts w:ascii="Times New Roman" w:eastAsiaTheme="minorEastAsia" w:hAnsi="Times New Roman" w:cs="Times New Roman"/>
              </w:rPr>
              <w:t>0.83</w:t>
            </w:r>
          </w:p>
        </w:tc>
      </w:tr>
    </w:tbl>
    <w:p w14:paraId="4E86185D" w14:textId="115ED622" w:rsidR="00E647E2" w:rsidRPr="0041794E" w:rsidRDefault="00E647E2" w:rsidP="00E647E2">
      <w:pPr>
        <w:rPr>
          <w:rFonts w:ascii="Times New Roman" w:eastAsiaTheme="minorEastAsia" w:hAnsi="Times New Roman" w:cs="Times New Roman"/>
        </w:rPr>
      </w:pPr>
      <w:r>
        <w:rPr>
          <w:rFonts w:ascii="Times New Roman" w:eastAsiaTheme="minorEastAsia" w:hAnsi="Times New Roman" w:cs="Times New Roman"/>
        </w:rPr>
        <w:lastRenderedPageBreak/>
        <w:t>Table 3 presents the same data as in Table 2 but normalized to the strength of the oak material.  For the two most important properties, bending strength and compression parallel to the grain, the spruce seems to be roughly about 87% and the southern pine roughly 78% as strong as the oak.  Given the very large price differential between woods, it would appear that southern pine, as the cheapest of them, is a very efficient choice.</w:t>
      </w:r>
    </w:p>
    <w:p w14:paraId="74FB179A" w14:textId="77777777" w:rsidR="00E647E2" w:rsidRPr="0041794E" w:rsidRDefault="00E647E2">
      <w:pPr>
        <w:jc w:val="center"/>
        <w:rPr>
          <w:rFonts w:ascii="Times New Roman" w:eastAsiaTheme="minorEastAsia" w:hAnsi="Times New Roman" w:cs="Times New Roman"/>
          <w:i/>
        </w:rPr>
        <w:pPrChange w:id="6" w:author="User 1" w:date="2017-03-08T12:13:00Z">
          <w:pPr/>
        </w:pPrChange>
      </w:pPr>
    </w:p>
    <w:p w14:paraId="0FD7630B" w14:textId="77777777" w:rsidR="002C1EE4" w:rsidRPr="001528C4" w:rsidRDefault="002C1EE4" w:rsidP="00854A97">
      <w:pPr>
        <w:rPr>
          <w:rFonts w:ascii="Times New Roman" w:eastAsiaTheme="minorEastAsia" w:hAnsi="Times New Roman" w:cs="Times New Roman"/>
          <w:b/>
        </w:rPr>
      </w:pPr>
      <w:r w:rsidRPr="001528C4">
        <w:rPr>
          <w:rFonts w:ascii="Times New Roman" w:eastAsiaTheme="minorEastAsia" w:hAnsi="Times New Roman" w:cs="Times New Roman"/>
          <w:b/>
        </w:rPr>
        <w:t>Summary:</w:t>
      </w:r>
      <w:r w:rsidR="00C310AC" w:rsidRPr="001528C4">
        <w:rPr>
          <w:rFonts w:ascii="Times New Roman" w:eastAsiaTheme="minorEastAsia" w:hAnsi="Times New Roman" w:cs="Times New Roman"/>
          <w:b/>
        </w:rPr>
        <w:t xml:space="preserve"> </w:t>
      </w:r>
    </w:p>
    <w:p w14:paraId="54FF4442" w14:textId="36D78379" w:rsidR="004F29F7" w:rsidRPr="001528C4" w:rsidRDefault="00317D99" w:rsidP="00A62C49">
      <w:pPr>
        <w:rPr>
          <w:rFonts w:ascii="Times New Roman" w:eastAsiaTheme="minorEastAsia" w:hAnsi="Times New Roman" w:cs="Times New Roman"/>
        </w:rPr>
      </w:pPr>
      <w:r w:rsidRPr="001528C4">
        <w:rPr>
          <w:rFonts w:ascii="Times New Roman" w:eastAsiaTheme="minorEastAsia" w:hAnsi="Times New Roman" w:cs="Times New Roman"/>
        </w:rPr>
        <w:t xml:space="preserve">Wood is </w:t>
      </w:r>
      <w:r w:rsidR="00DD56CC" w:rsidRPr="001528C4">
        <w:rPr>
          <w:rFonts w:ascii="Times New Roman" w:eastAsiaTheme="minorEastAsia" w:hAnsi="Times New Roman" w:cs="Times New Roman"/>
        </w:rPr>
        <w:t xml:space="preserve">a sustainable, natural material </w:t>
      </w:r>
      <w:r w:rsidR="00317873" w:rsidRPr="001528C4">
        <w:rPr>
          <w:rFonts w:ascii="Times New Roman" w:eastAsiaTheme="minorEastAsia" w:hAnsi="Times New Roman" w:cs="Times New Roman"/>
        </w:rPr>
        <w:t>that exhibits orthotropic properties</w:t>
      </w:r>
      <w:r w:rsidR="002D040B" w:rsidRPr="001528C4">
        <w:rPr>
          <w:rFonts w:ascii="Times New Roman" w:eastAsiaTheme="minorEastAsia" w:hAnsi="Times New Roman" w:cs="Times New Roman"/>
        </w:rPr>
        <w:t xml:space="preserve">. </w:t>
      </w:r>
      <w:r w:rsidR="00A62C49" w:rsidRPr="001528C4">
        <w:rPr>
          <w:rFonts w:ascii="Times New Roman" w:eastAsiaTheme="minorEastAsia" w:hAnsi="Times New Roman" w:cs="Times New Roman"/>
        </w:rPr>
        <w:t xml:space="preserve">In other labs, materials such as metals, polymers, and concrete have been tested in tension or compression with the assumption that the material acts </w:t>
      </w:r>
      <w:proofErr w:type="spellStart"/>
      <w:r w:rsidR="00A62C49" w:rsidRPr="001528C4">
        <w:rPr>
          <w:rFonts w:ascii="Times New Roman" w:eastAsiaTheme="minorEastAsia" w:hAnsi="Times New Roman" w:cs="Times New Roman"/>
        </w:rPr>
        <w:t>isotropically</w:t>
      </w:r>
      <w:proofErr w:type="spellEnd"/>
      <w:r w:rsidR="00A62C49" w:rsidRPr="001528C4">
        <w:rPr>
          <w:rFonts w:ascii="Times New Roman" w:eastAsiaTheme="minorEastAsia" w:hAnsi="Times New Roman" w:cs="Times New Roman"/>
        </w:rPr>
        <w:t>, meaning</w:t>
      </w:r>
      <w:r w:rsidR="008F726A">
        <w:rPr>
          <w:rFonts w:ascii="Times New Roman" w:eastAsiaTheme="minorEastAsia" w:hAnsi="Times New Roman" w:cs="Times New Roman"/>
        </w:rPr>
        <w:t xml:space="preserve"> that</w:t>
      </w:r>
      <w:r w:rsidR="00A62C49" w:rsidRPr="001528C4">
        <w:rPr>
          <w:rFonts w:ascii="Times New Roman" w:eastAsiaTheme="minorEastAsia" w:hAnsi="Times New Roman" w:cs="Times New Roman"/>
        </w:rPr>
        <w:t xml:space="preserve"> its resistance to a particular load is the same regardless of </w:t>
      </w:r>
      <w:r w:rsidR="00117FBB">
        <w:rPr>
          <w:rFonts w:ascii="Times New Roman" w:eastAsiaTheme="minorEastAsia" w:hAnsi="Times New Roman" w:cs="Times New Roman"/>
        </w:rPr>
        <w:t xml:space="preserve">the orientation of the </w:t>
      </w:r>
      <w:r w:rsidR="00A62C49" w:rsidRPr="001528C4">
        <w:rPr>
          <w:rFonts w:ascii="Times New Roman" w:eastAsiaTheme="minorEastAsia" w:hAnsi="Times New Roman" w:cs="Times New Roman"/>
        </w:rPr>
        <w:t>material. Steel, for example, has a myriad of randomly oriented grains at the micro scale</w:t>
      </w:r>
      <w:r w:rsidR="00117FBB">
        <w:rPr>
          <w:rFonts w:ascii="Times New Roman" w:eastAsiaTheme="minorEastAsia" w:hAnsi="Times New Roman" w:cs="Times New Roman"/>
        </w:rPr>
        <w:t>,</w:t>
      </w:r>
      <w:r w:rsidR="00A62C49" w:rsidRPr="001528C4">
        <w:rPr>
          <w:rFonts w:ascii="Times New Roman" w:eastAsiaTheme="minorEastAsia" w:hAnsi="Times New Roman" w:cs="Times New Roman"/>
        </w:rPr>
        <w:t xml:space="preserve"> giving it homogenous and isotropic properties at the macro scale. However, wood, with its easily identifiable grain direction</w:t>
      </w:r>
      <w:r w:rsidR="00117FBB">
        <w:rPr>
          <w:rFonts w:ascii="Times New Roman" w:eastAsiaTheme="minorEastAsia" w:hAnsi="Times New Roman" w:cs="Times New Roman"/>
        </w:rPr>
        <w:t>,</w:t>
      </w:r>
      <w:r w:rsidR="00A62C49" w:rsidRPr="001528C4">
        <w:rPr>
          <w:rFonts w:ascii="Times New Roman" w:eastAsiaTheme="minorEastAsia" w:hAnsi="Times New Roman" w:cs="Times New Roman"/>
        </w:rPr>
        <w:t xml:space="preserve"> does not act </w:t>
      </w:r>
      <w:proofErr w:type="spellStart"/>
      <w:r w:rsidR="00A62C49" w:rsidRPr="001528C4">
        <w:rPr>
          <w:rFonts w:ascii="Times New Roman" w:eastAsiaTheme="minorEastAsia" w:hAnsi="Times New Roman" w:cs="Times New Roman"/>
        </w:rPr>
        <w:t>isotropically</w:t>
      </w:r>
      <w:proofErr w:type="spellEnd"/>
      <w:r w:rsidR="00A62C49" w:rsidRPr="001528C4">
        <w:rPr>
          <w:rFonts w:ascii="Times New Roman" w:eastAsiaTheme="minorEastAsia" w:hAnsi="Times New Roman" w:cs="Times New Roman"/>
        </w:rPr>
        <w:t>. Thus</w:t>
      </w:r>
      <w:r w:rsidR="00117FBB">
        <w:rPr>
          <w:rFonts w:ascii="Times New Roman" w:eastAsiaTheme="minorEastAsia" w:hAnsi="Times New Roman" w:cs="Times New Roman"/>
        </w:rPr>
        <w:t>,</w:t>
      </w:r>
      <w:r w:rsidR="00A62C49" w:rsidRPr="001528C4">
        <w:rPr>
          <w:rFonts w:ascii="Times New Roman" w:eastAsiaTheme="minorEastAsia" w:hAnsi="Times New Roman" w:cs="Times New Roman"/>
        </w:rPr>
        <w:t xml:space="preserve"> a designer must carefully consider the anticipated loadings on</w:t>
      </w:r>
      <w:r w:rsidR="00117FBB">
        <w:rPr>
          <w:rFonts w:ascii="Times New Roman" w:eastAsiaTheme="minorEastAsia" w:hAnsi="Times New Roman" w:cs="Times New Roman"/>
        </w:rPr>
        <w:t xml:space="preserve"> a wood member or structure to e</w:t>
      </w:r>
      <w:r w:rsidR="00A62C49" w:rsidRPr="001528C4">
        <w:rPr>
          <w:rFonts w:ascii="Times New Roman" w:eastAsiaTheme="minorEastAsia" w:hAnsi="Times New Roman" w:cs="Times New Roman"/>
        </w:rPr>
        <w:t>nsure maximum effectiveness of the material.</w:t>
      </w:r>
      <w:r w:rsidR="00117FBB">
        <w:rPr>
          <w:rFonts w:ascii="Times New Roman" w:eastAsiaTheme="minorEastAsia" w:hAnsi="Times New Roman" w:cs="Times New Roman"/>
        </w:rPr>
        <w:t xml:space="preserve"> Additionally</w:t>
      </w:r>
      <w:r w:rsidR="00E6152F" w:rsidRPr="001528C4">
        <w:rPr>
          <w:rFonts w:ascii="Times New Roman" w:eastAsiaTheme="minorEastAsia" w:hAnsi="Times New Roman" w:cs="Times New Roman"/>
        </w:rPr>
        <w:t xml:space="preserve">, due to its natural origin, wood </w:t>
      </w:r>
      <w:r w:rsidR="00117FBB">
        <w:rPr>
          <w:rFonts w:ascii="Times New Roman" w:eastAsiaTheme="minorEastAsia" w:hAnsi="Times New Roman" w:cs="Times New Roman"/>
        </w:rPr>
        <w:t xml:space="preserve">has </w:t>
      </w:r>
      <w:r w:rsidR="00117FBB" w:rsidRPr="001528C4">
        <w:rPr>
          <w:rFonts w:ascii="Times New Roman" w:eastAsiaTheme="minorEastAsia" w:hAnsi="Times New Roman" w:cs="Times New Roman"/>
        </w:rPr>
        <w:t xml:space="preserve">mechanical properties </w:t>
      </w:r>
      <w:r w:rsidR="00E6152F" w:rsidRPr="001528C4">
        <w:rPr>
          <w:rFonts w:ascii="Times New Roman" w:eastAsiaTheme="minorEastAsia" w:hAnsi="Times New Roman" w:cs="Times New Roman"/>
        </w:rPr>
        <w:t xml:space="preserve">tied to </w:t>
      </w:r>
      <w:r w:rsidR="00117FBB">
        <w:rPr>
          <w:rFonts w:ascii="Times New Roman" w:eastAsiaTheme="minorEastAsia" w:hAnsi="Times New Roman" w:cs="Times New Roman"/>
        </w:rPr>
        <w:t xml:space="preserve">the </w:t>
      </w:r>
      <w:r w:rsidR="00E6152F" w:rsidRPr="001528C4">
        <w:rPr>
          <w:rFonts w:ascii="Times New Roman" w:eastAsiaTheme="minorEastAsia" w:hAnsi="Times New Roman" w:cs="Times New Roman"/>
        </w:rPr>
        <w:t>individual species</w:t>
      </w:r>
      <w:r w:rsidR="00117FBB">
        <w:rPr>
          <w:rFonts w:ascii="Times New Roman" w:eastAsiaTheme="minorEastAsia" w:hAnsi="Times New Roman" w:cs="Times New Roman"/>
        </w:rPr>
        <w:t xml:space="preserve"> of tree</w:t>
      </w:r>
      <w:r w:rsidR="00E6152F" w:rsidRPr="001528C4">
        <w:rPr>
          <w:rFonts w:ascii="Times New Roman" w:eastAsiaTheme="minorEastAsia" w:hAnsi="Times New Roman" w:cs="Times New Roman"/>
        </w:rPr>
        <w:t xml:space="preserve">, </w:t>
      </w:r>
      <w:r w:rsidR="00117FBB">
        <w:rPr>
          <w:rFonts w:ascii="Times New Roman" w:eastAsiaTheme="minorEastAsia" w:hAnsi="Times New Roman" w:cs="Times New Roman"/>
        </w:rPr>
        <w:t xml:space="preserve">the </w:t>
      </w:r>
      <w:r w:rsidR="00772CAC" w:rsidRPr="001528C4">
        <w:rPr>
          <w:rFonts w:ascii="Times New Roman" w:eastAsiaTheme="minorEastAsia" w:hAnsi="Times New Roman" w:cs="Times New Roman"/>
        </w:rPr>
        <w:t xml:space="preserve">moisture content, </w:t>
      </w:r>
      <w:r w:rsidR="005431F6" w:rsidRPr="001528C4">
        <w:rPr>
          <w:rFonts w:ascii="Times New Roman" w:eastAsiaTheme="minorEastAsia" w:hAnsi="Times New Roman" w:cs="Times New Roman"/>
        </w:rPr>
        <w:t xml:space="preserve">and </w:t>
      </w:r>
      <w:r w:rsidR="00117FBB">
        <w:rPr>
          <w:rFonts w:ascii="Times New Roman" w:eastAsiaTheme="minorEastAsia" w:hAnsi="Times New Roman" w:cs="Times New Roman"/>
        </w:rPr>
        <w:t xml:space="preserve">the </w:t>
      </w:r>
      <w:r w:rsidR="005431F6" w:rsidRPr="001528C4">
        <w:rPr>
          <w:rFonts w:ascii="Times New Roman" w:eastAsiaTheme="minorEastAsia" w:hAnsi="Times New Roman" w:cs="Times New Roman"/>
        </w:rPr>
        <w:t xml:space="preserve">size of </w:t>
      </w:r>
      <w:r w:rsidR="00117FBB">
        <w:rPr>
          <w:rFonts w:ascii="Times New Roman" w:eastAsiaTheme="minorEastAsia" w:hAnsi="Times New Roman" w:cs="Times New Roman"/>
        </w:rPr>
        <w:t xml:space="preserve">the </w:t>
      </w:r>
      <w:r w:rsidR="005431F6" w:rsidRPr="001528C4">
        <w:rPr>
          <w:rFonts w:ascii="Times New Roman" w:eastAsiaTheme="minorEastAsia" w:hAnsi="Times New Roman" w:cs="Times New Roman"/>
        </w:rPr>
        <w:t>test specimen.</w:t>
      </w:r>
    </w:p>
    <w:p w14:paraId="76D982FB" w14:textId="77777777" w:rsidR="00670776" w:rsidRDefault="00670776" w:rsidP="0016039E">
      <w:pPr>
        <w:outlineLvl w:val="0"/>
        <w:rPr>
          <w:rFonts w:ascii="Times New Roman" w:hAnsi="Times New Roman" w:cs="Times New Roman"/>
          <w:b/>
        </w:rPr>
      </w:pPr>
    </w:p>
    <w:p w14:paraId="5FEA78B5" w14:textId="77777777" w:rsidR="0016039E" w:rsidRPr="001528C4" w:rsidRDefault="004F29F7" w:rsidP="0016039E">
      <w:pPr>
        <w:outlineLvl w:val="0"/>
        <w:rPr>
          <w:rFonts w:ascii="Times New Roman" w:hAnsi="Times New Roman" w:cs="Times New Roman"/>
          <w:b/>
        </w:rPr>
      </w:pPr>
      <w:r w:rsidRPr="001528C4">
        <w:rPr>
          <w:rFonts w:ascii="Times New Roman" w:hAnsi="Times New Roman" w:cs="Times New Roman"/>
          <w:b/>
        </w:rPr>
        <w:t>Applications:</w:t>
      </w:r>
    </w:p>
    <w:p w14:paraId="4125A4B3" w14:textId="2C40F1E6" w:rsidR="00D75CB6" w:rsidRPr="001528C4" w:rsidRDefault="005431F6" w:rsidP="0016039E">
      <w:pPr>
        <w:outlineLvl w:val="0"/>
        <w:rPr>
          <w:rFonts w:ascii="Times New Roman" w:hAnsi="Times New Roman" w:cs="Times New Roman"/>
        </w:rPr>
      </w:pPr>
      <w:r w:rsidRPr="001528C4">
        <w:rPr>
          <w:rFonts w:ascii="Times New Roman" w:hAnsi="Times New Roman" w:cs="Times New Roman"/>
        </w:rPr>
        <w:t>Until recently</w:t>
      </w:r>
      <w:r w:rsidR="00925BCB">
        <w:rPr>
          <w:rFonts w:ascii="Times New Roman" w:hAnsi="Times New Roman" w:cs="Times New Roman"/>
        </w:rPr>
        <w:t>,</w:t>
      </w:r>
      <w:r w:rsidRPr="001528C4">
        <w:rPr>
          <w:rFonts w:ascii="Times New Roman" w:hAnsi="Times New Roman" w:cs="Times New Roman"/>
        </w:rPr>
        <w:t xml:space="preserve"> wood structures were limited to </w:t>
      </w:r>
      <w:r w:rsidR="005741EC" w:rsidRPr="001528C4">
        <w:rPr>
          <w:rFonts w:ascii="Times New Roman" w:hAnsi="Times New Roman" w:cs="Times New Roman"/>
        </w:rPr>
        <w:t xml:space="preserve">three </w:t>
      </w:r>
      <w:r w:rsidR="00925BCB">
        <w:rPr>
          <w:rFonts w:ascii="Times New Roman" w:hAnsi="Times New Roman" w:cs="Times New Roman"/>
        </w:rPr>
        <w:t>or</w:t>
      </w:r>
      <w:r w:rsidR="005741EC" w:rsidRPr="001528C4">
        <w:rPr>
          <w:rFonts w:ascii="Times New Roman" w:hAnsi="Times New Roman" w:cs="Times New Roman"/>
        </w:rPr>
        <w:t xml:space="preserve"> four stories in </w:t>
      </w:r>
      <w:r w:rsidR="00925BCB">
        <w:rPr>
          <w:rFonts w:ascii="Times New Roman" w:hAnsi="Times New Roman" w:cs="Times New Roman"/>
        </w:rPr>
        <w:t xml:space="preserve">an </w:t>
      </w:r>
      <w:r w:rsidR="005741EC" w:rsidRPr="001528C4">
        <w:rPr>
          <w:rFonts w:ascii="Times New Roman" w:hAnsi="Times New Roman" w:cs="Times New Roman"/>
        </w:rPr>
        <w:t>apa</w:t>
      </w:r>
      <w:r w:rsidR="00925BCB">
        <w:rPr>
          <w:rFonts w:ascii="Times New Roman" w:hAnsi="Times New Roman" w:cs="Times New Roman"/>
        </w:rPr>
        <w:t>rtment or small office building</w:t>
      </w:r>
      <w:r w:rsidR="005741EC" w:rsidRPr="001528C4">
        <w:rPr>
          <w:rFonts w:ascii="Times New Roman" w:hAnsi="Times New Roman" w:cs="Times New Roman"/>
        </w:rPr>
        <w:t xml:space="preserve">.  Developments of cross-laminated timber, wood panels consisting </w:t>
      </w:r>
      <w:r w:rsidR="00925BCB">
        <w:rPr>
          <w:rFonts w:ascii="Times New Roman" w:hAnsi="Times New Roman" w:cs="Times New Roman"/>
        </w:rPr>
        <w:t xml:space="preserve">of </w:t>
      </w:r>
      <w:r w:rsidR="005741EC" w:rsidRPr="001528C4">
        <w:rPr>
          <w:rFonts w:ascii="Times New Roman" w:hAnsi="Times New Roman" w:cs="Times New Roman"/>
        </w:rPr>
        <w:t>layers oriented at right angles to one another and then glued</w:t>
      </w:r>
      <w:r w:rsidR="00925BCB">
        <w:rPr>
          <w:rFonts w:ascii="Times New Roman" w:hAnsi="Times New Roman" w:cs="Times New Roman"/>
        </w:rPr>
        <w:t>,</w:t>
      </w:r>
      <w:r w:rsidR="005741EC" w:rsidRPr="001528C4">
        <w:rPr>
          <w:rFonts w:ascii="Times New Roman" w:hAnsi="Times New Roman" w:cs="Times New Roman"/>
        </w:rPr>
        <w:t xml:space="preserve"> </w:t>
      </w:r>
      <w:r w:rsidR="00925BCB">
        <w:rPr>
          <w:rFonts w:ascii="Times New Roman" w:hAnsi="Times New Roman" w:cs="Times New Roman"/>
        </w:rPr>
        <w:t>have</w:t>
      </w:r>
      <w:r w:rsidR="005741EC" w:rsidRPr="001528C4">
        <w:rPr>
          <w:rFonts w:ascii="Times New Roman" w:hAnsi="Times New Roman" w:cs="Times New Roman"/>
        </w:rPr>
        <w:t xml:space="preserve"> resulted in the development of structural systems capable of reaching </w:t>
      </w:r>
      <w:r w:rsidR="00533CC2" w:rsidRPr="001528C4">
        <w:rPr>
          <w:rFonts w:ascii="Times New Roman" w:hAnsi="Times New Roman" w:cs="Times New Roman"/>
        </w:rPr>
        <w:t>8</w:t>
      </w:r>
      <w:r w:rsidR="005741EC" w:rsidRPr="001528C4">
        <w:rPr>
          <w:rFonts w:ascii="Times New Roman" w:hAnsi="Times New Roman" w:cs="Times New Roman"/>
        </w:rPr>
        <w:t xml:space="preserve"> </w:t>
      </w:r>
      <w:r w:rsidR="00925BCB">
        <w:rPr>
          <w:rFonts w:ascii="Times New Roman" w:hAnsi="Times New Roman" w:cs="Times New Roman"/>
        </w:rPr>
        <w:t>or</w:t>
      </w:r>
      <w:r w:rsidR="005741EC" w:rsidRPr="001528C4">
        <w:rPr>
          <w:rFonts w:ascii="Times New Roman" w:hAnsi="Times New Roman" w:cs="Times New Roman"/>
        </w:rPr>
        <w:t xml:space="preserve"> more stories (Figure </w:t>
      </w:r>
      <w:r w:rsidR="009462BE" w:rsidRPr="001528C4">
        <w:rPr>
          <w:rFonts w:ascii="Times New Roman" w:hAnsi="Times New Roman" w:cs="Times New Roman"/>
        </w:rPr>
        <w:t>8</w:t>
      </w:r>
      <w:r w:rsidR="005741EC" w:rsidRPr="001528C4">
        <w:rPr>
          <w:rFonts w:ascii="Times New Roman" w:hAnsi="Times New Roman" w:cs="Times New Roman"/>
        </w:rPr>
        <w:t>).</w:t>
      </w:r>
      <w:r w:rsidR="00533CC2" w:rsidRPr="001528C4">
        <w:rPr>
          <w:rFonts w:ascii="Times New Roman" w:hAnsi="Times New Roman" w:cs="Times New Roman"/>
        </w:rPr>
        <w:t xml:space="preserve"> </w:t>
      </w:r>
      <w:r w:rsidR="008A0F71" w:rsidRPr="001528C4">
        <w:rPr>
          <w:rFonts w:ascii="Times New Roman" w:hAnsi="Times New Roman" w:cs="Times New Roman"/>
        </w:rPr>
        <w:t xml:space="preserve">Much taller buildings, in the order of 20 stories, are </w:t>
      </w:r>
      <w:r w:rsidR="00925BCB">
        <w:rPr>
          <w:rFonts w:ascii="Times New Roman" w:hAnsi="Times New Roman" w:cs="Times New Roman"/>
        </w:rPr>
        <w:t xml:space="preserve">still </w:t>
      </w:r>
      <w:r w:rsidR="008A0F71" w:rsidRPr="001528C4">
        <w:rPr>
          <w:rFonts w:ascii="Times New Roman" w:hAnsi="Times New Roman" w:cs="Times New Roman"/>
        </w:rPr>
        <w:t xml:space="preserve">under development. </w:t>
      </w:r>
    </w:p>
    <w:p w14:paraId="5C2C44E9" w14:textId="5F7491FD" w:rsidR="009462BE" w:rsidRPr="001528C4" w:rsidRDefault="009462BE" w:rsidP="009462BE">
      <w:pPr>
        <w:jc w:val="center"/>
        <w:rPr>
          <w:rFonts w:ascii="Times New Roman" w:hAnsi="Times New Roman" w:cs="Times New Roman"/>
          <w:i/>
        </w:rPr>
      </w:pPr>
      <w:r w:rsidRPr="001528C4">
        <w:rPr>
          <w:rFonts w:ascii="Times New Roman" w:hAnsi="Times New Roman" w:cs="Times New Roman"/>
          <w:i/>
        </w:rPr>
        <w:t>Figur</w:t>
      </w:r>
      <w:r w:rsidR="00670776">
        <w:rPr>
          <w:rFonts w:ascii="Times New Roman" w:hAnsi="Times New Roman" w:cs="Times New Roman"/>
          <w:i/>
        </w:rPr>
        <w:t>e 8 – Multi-story wood building</w:t>
      </w:r>
    </w:p>
    <w:p w14:paraId="295C8F57" w14:textId="77777777" w:rsidR="009462BE" w:rsidRPr="001528C4" w:rsidRDefault="009462BE" w:rsidP="0016039E">
      <w:pPr>
        <w:outlineLvl w:val="0"/>
        <w:rPr>
          <w:rFonts w:ascii="Times New Roman" w:hAnsi="Times New Roman" w:cs="Times New Roman"/>
        </w:rPr>
      </w:pPr>
    </w:p>
    <w:p w14:paraId="46CADAE3" w14:textId="77777777" w:rsidR="004F29F7" w:rsidRPr="001528C4" w:rsidRDefault="004F29F7" w:rsidP="0016039E">
      <w:pPr>
        <w:outlineLvl w:val="0"/>
        <w:rPr>
          <w:rFonts w:ascii="Times New Roman" w:hAnsi="Times New Roman" w:cs="Times New Roman"/>
          <w:b/>
          <w:u w:val="single"/>
        </w:rPr>
      </w:pPr>
    </w:p>
    <w:sectPr w:rsidR="004F29F7" w:rsidRPr="001528C4" w:rsidSect="000A181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1254A3" w14:textId="77777777" w:rsidR="003A6FC1" w:rsidRDefault="003A6FC1" w:rsidP="006B2493">
      <w:r>
        <w:separator/>
      </w:r>
    </w:p>
  </w:endnote>
  <w:endnote w:type="continuationSeparator" w:id="0">
    <w:p w14:paraId="252BC8F8" w14:textId="77777777" w:rsidR="003A6FC1" w:rsidRDefault="003A6FC1" w:rsidP="006B2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7D63D7" w14:textId="77777777" w:rsidR="003A6FC1" w:rsidRDefault="003A6FC1" w:rsidP="006B2493">
      <w:r>
        <w:separator/>
      </w:r>
    </w:p>
  </w:footnote>
  <w:footnote w:type="continuationSeparator" w:id="0">
    <w:p w14:paraId="7319BD36" w14:textId="77777777" w:rsidR="003A6FC1" w:rsidRDefault="003A6FC1" w:rsidP="006B249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C73F04"/>
    <w:multiLevelType w:val="multilevel"/>
    <w:tmpl w:val="EBF487CA"/>
    <w:lvl w:ilvl="0">
      <w:start w:val="1"/>
      <w:numFmt w:val="decimal"/>
      <w:lvlText w:val="2.%1"/>
      <w:lvlJc w:val="right"/>
      <w:pPr>
        <w:ind w:left="720"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5617A3C"/>
    <w:multiLevelType w:val="hybridMultilevel"/>
    <w:tmpl w:val="2EEC9FCC"/>
    <w:lvl w:ilvl="0" w:tplc="0409000F">
      <w:start w:val="1"/>
      <w:numFmt w:val="decimal"/>
      <w:lvlText w:val="%1."/>
      <w:lvlJc w:val="left"/>
      <w:pPr>
        <w:ind w:left="838" w:hanging="360"/>
      </w:p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3">
    <w:nsid w:val="05DD182B"/>
    <w:multiLevelType w:val="hybridMultilevel"/>
    <w:tmpl w:val="5F5827D6"/>
    <w:lvl w:ilvl="0" w:tplc="C32634A8">
      <w:start w:val="1"/>
      <w:numFmt w:val="decimal"/>
      <w:lvlText w:val="2.%1"/>
      <w:lvlJc w:val="right"/>
      <w:pPr>
        <w:ind w:left="720" w:hanging="504"/>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017328"/>
    <w:multiLevelType w:val="singleLevel"/>
    <w:tmpl w:val="213658CA"/>
    <w:lvl w:ilvl="0">
      <w:start w:val="1"/>
      <w:numFmt w:val="decimal"/>
      <w:lvlText w:val="%1."/>
      <w:legacy w:legacy="1" w:legacySpace="0" w:legacyIndent="360"/>
      <w:lvlJc w:val="left"/>
      <w:pPr>
        <w:ind w:left="360" w:hanging="360"/>
      </w:pPr>
    </w:lvl>
  </w:abstractNum>
  <w:abstractNum w:abstractNumId="5">
    <w:nsid w:val="129F21C5"/>
    <w:multiLevelType w:val="hybridMultilevel"/>
    <w:tmpl w:val="FB185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841F6A"/>
    <w:multiLevelType w:val="hybridMultilevel"/>
    <w:tmpl w:val="9732F5A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7">
    <w:nsid w:val="1F640049"/>
    <w:multiLevelType w:val="hybridMultilevel"/>
    <w:tmpl w:val="85546B30"/>
    <w:lvl w:ilvl="0" w:tplc="29840FEE">
      <w:start w:val="1"/>
      <w:numFmt w:val="decimal"/>
      <w:lvlText w:val="3.%1"/>
      <w:lvlJc w:val="right"/>
      <w:pPr>
        <w:ind w:left="720"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0F3EEC"/>
    <w:multiLevelType w:val="singleLevel"/>
    <w:tmpl w:val="66E264F6"/>
    <w:lvl w:ilvl="0">
      <w:start w:val="3"/>
      <w:numFmt w:val="decimal"/>
      <w:lvlText w:val="%1."/>
      <w:lvlJc w:val="left"/>
      <w:pPr>
        <w:tabs>
          <w:tab w:val="num" w:pos="720"/>
        </w:tabs>
        <w:ind w:left="720" w:hanging="720"/>
      </w:pPr>
      <w:rPr>
        <w:rFonts w:hint="default"/>
      </w:rPr>
    </w:lvl>
  </w:abstractNum>
  <w:abstractNum w:abstractNumId="9">
    <w:nsid w:val="256121A3"/>
    <w:multiLevelType w:val="hybridMultilevel"/>
    <w:tmpl w:val="23861670"/>
    <w:lvl w:ilvl="0" w:tplc="C0FAEB56">
      <w:start w:val="1"/>
      <w:numFmt w:val="decimal"/>
      <w:lvlText w:val="3.%1"/>
      <w:lvlJc w:val="right"/>
      <w:pPr>
        <w:ind w:left="720"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D77323"/>
    <w:multiLevelType w:val="hybridMultilevel"/>
    <w:tmpl w:val="FB185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FC432A"/>
    <w:multiLevelType w:val="hybridMultilevel"/>
    <w:tmpl w:val="BA144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2E4C97"/>
    <w:multiLevelType w:val="hybridMultilevel"/>
    <w:tmpl w:val="F066421A"/>
    <w:lvl w:ilvl="0" w:tplc="144CF5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010531"/>
    <w:multiLevelType w:val="hybridMultilevel"/>
    <w:tmpl w:val="A4A034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F741F99"/>
    <w:multiLevelType w:val="hybridMultilevel"/>
    <w:tmpl w:val="225436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3B0FE0"/>
    <w:multiLevelType w:val="multilevel"/>
    <w:tmpl w:val="0096B298"/>
    <w:lvl w:ilvl="0">
      <w:start w:val="6"/>
      <w:numFmt w:val="decimal"/>
      <w:lvlText w:val="%1"/>
      <w:lvlJc w:val="left"/>
      <w:pPr>
        <w:ind w:left="624" w:hanging="475"/>
        <w:jc w:val="left"/>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2352" w:hanging="642"/>
        <w:jc w:val="left"/>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abstractNum w:abstractNumId="16">
    <w:nsid w:val="38CC1639"/>
    <w:multiLevelType w:val="hybridMultilevel"/>
    <w:tmpl w:val="415E357A"/>
    <w:lvl w:ilvl="0" w:tplc="6D4A268C">
      <w:start w:val="1"/>
      <w:numFmt w:val="decimal"/>
      <w:lvlText w:val="(%1)"/>
      <w:lvlJc w:val="left"/>
      <w:pPr>
        <w:ind w:left="720" w:hanging="6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7">
    <w:nsid w:val="3F5B4DBA"/>
    <w:multiLevelType w:val="hybridMultilevel"/>
    <w:tmpl w:val="3AF2BEC0"/>
    <w:lvl w:ilvl="0" w:tplc="6930D45A">
      <w:start w:val="1"/>
      <w:numFmt w:val="decimal"/>
      <w:lvlText w:val="2.%1"/>
      <w:lvlJc w:val="right"/>
      <w:pPr>
        <w:ind w:left="720"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2A464E"/>
    <w:multiLevelType w:val="hybridMultilevel"/>
    <w:tmpl w:val="EBF487CA"/>
    <w:lvl w:ilvl="0" w:tplc="B97C7CB6">
      <w:start w:val="1"/>
      <w:numFmt w:val="decimal"/>
      <w:lvlText w:val="2.%1"/>
      <w:lvlJc w:val="right"/>
      <w:pPr>
        <w:ind w:left="720"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8532CE"/>
    <w:multiLevelType w:val="multilevel"/>
    <w:tmpl w:val="3FB6A3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F2920AC"/>
    <w:multiLevelType w:val="hybridMultilevel"/>
    <w:tmpl w:val="22E04D72"/>
    <w:lvl w:ilvl="0" w:tplc="A158260A">
      <w:start w:val="1"/>
      <w:numFmt w:val="decimal"/>
      <w:lvlText w:val="3.%1"/>
      <w:lvlJc w:val="right"/>
      <w:pPr>
        <w:ind w:left="720" w:hanging="504"/>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6C16BD4"/>
    <w:multiLevelType w:val="multilevel"/>
    <w:tmpl w:val="B7EA32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5EDA27E5"/>
    <w:multiLevelType w:val="hybridMultilevel"/>
    <w:tmpl w:val="ECBA2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1000646"/>
    <w:multiLevelType w:val="hybridMultilevel"/>
    <w:tmpl w:val="B0ECE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845590"/>
    <w:multiLevelType w:val="hybridMultilevel"/>
    <w:tmpl w:val="5CFA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6341C7F"/>
    <w:multiLevelType w:val="multilevel"/>
    <w:tmpl w:val="0096B298"/>
    <w:lvl w:ilvl="0">
      <w:start w:val="6"/>
      <w:numFmt w:val="decimal"/>
      <w:lvlText w:val="%1"/>
      <w:lvlJc w:val="left"/>
      <w:pPr>
        <w:ind w:left="624" w:hanging="475"/>
        <w:jc w:val="left"/>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2352" w:hanging="642"/>
        <w:jc w:val="left"/>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abstractNum w:abstractNumId="26">
    <w:nsid w:val="68426896"/>
    <w:multiLevelType w:val="hybridMultilevel"/>
    <w:tmpl w:val="FA1CCD82"/>
    <w:lvl w:ilvl="0" w:tplc="C0FAEB56">
      <w:start w:val="1"/>
      <w:numFmt w:val="decimal"/>
      <w:lvlText w:val="3.%1"/>
      <w:lvlJc w:val="right"/>
      <w:pPr>
        <w:ind w:left="720"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8EC7C30"/>
    <w:multiLevelType w:val="multilevel"/>
    <w:tmpl w:val="3AF2BEC0"/>
    <w:lvl w:ilvl="0">
      <w:start w:val="1"/>
      <w:numFmt w:val="decimal"/>
      <w:lvlText w:val="2.%1"/>
      <w:lvlJc w:val="right"/>
      <w:pPr>
        <w:ind w:left="720" w:hanging="432"/>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99C62AE"/>
    <w:multiLevelType w:val="hybridMultilevel"/>
    <w:tmpl w:val="C6F2CE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C85D32"/>
    <w:multiLevelType w:val="multilevel"/>
    <w:tmpl w:val="0096B298"/>
    <w:lvl w:ilvl="0">
      <w:start w:val="6"/>
      <w:numFmt w:val="decimal"/>
      <w:lvlText w:val="%1"/>
      <w:lvlJc w:val="left"/>
      <w:pPr>
        <w:ind w:left="624" w:hanging="475"/>
        <w:jc w:val="left"/>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2352" w:hanging="642"/>
        <w:jc w:val="left"/>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abstractNum w:abstractNumId="30">
    <w:nsid w:val="6AB74727"/>
    <w:multiLevelType w:val="multilevel"/>
    <w:tmpl w:val="D9A4E4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B061517"/>
    <w:multiLevelType w:val="singleLevel"/>
    <w:tmpl w:val="30B60986"/>
    <w:lvl w:ilvl="0">
      <w:start w:val="1"/>
      <w:numFmt w:val="decimal"/>
      <w:lvlText w:val="1.%1"/>
      <w:lvlJc w:val="right"/>
      <w:pPr>
        <w:ind w:left="720" w:hanging="504"/>
      </w:pPr>
      <w:rPr>
        <w:rFonts w:hint="default"/>
      </w:rPr>
    </w:lvl>
  </w:abstractNum>
  <w:abstractNum w:abstractNumId="32">
    <w:nsid w:val="70774FCE"/>
    <w:multiLevelType w:val="multilevel"/>
    <w:tmpl w:val="122C8B76"/>
    <w:lvl w:ilvl="0">
      <w:start w:val="6"/>
      <w:numFmt w:val="decimal"/>
      <w:lvlText w:val="(%1)"/>
      <w:lvlJc w:val="left"/>
      <w:pPr>
        <w:ind w:left="509" w:hanging="509"/>
      </w:pPr>
      <w:rPr>
        <w:rFonts w:hint="default"/>
      </w:rPr>
    </w:lvl>
    <w:lvl w:ilvl="1">
      <w:start w:val="1"/>
      <w:numFmt w:val="decimal"/>
      <w:lvlText w:val="%1.%2"/>
      <w:lvlJc w:val="left"/>
      <w:pPr>
        <w:ind w:left="624" w:hanging="475"/>
        <w:jc w:val="right"/>
      </w:pPr>
      <w:rPr>
        <w:rFonts w:hint="default"/>
        <w:b/>
        <w:bCs/>
        <w:w w:val="87"/>
      </w:rPr>
    </w:lvl>
    <w:lvl w:ilvl="2">
      <w:start w:val="1"/>
      <w:numFmt w:val="decimal"/>
      <w:lvlText w:val="(%3)"/>
      <w:lvlJc w:val="left"/>
      <w:pPr>
        <w:ind w:left="2352" w:hanging="642"/>
        <w:jc w:val="left"/>
      </w:pPr>
      <w:rPr>
        <w:rFonts w:hint="default"/>
        <w:w w:val="104"/>
      </w:rPr>
    </w:lvl>
    <w:lvl w:ilvl="3">
      <w:numFmt w:val="bullet"/>
      <w:lvlText w:val="•"/>
      <w:lvlJc w:val="left"/>
      <w:pPr>
        <w:ind w:left="1589" w:hanging="642"/>
      </w:pPr>
      <w:rPr>
        <w:rFonts w:hint="default"/>
      </w:rPr>
    </w:lvl>
    <w:lvl w:ilvl="4">
      <w:numFmt w:val="bullet"/>
      <w:lvlText w:val="•"/>
      <w:lvlJc w:val="left"/>
      <w:pPr>
        <w:ind w:left="1954" w:hanging="642"/>
      </w:pPr>
      <w:rPr>
        <w:rFonts w:hint="default"/>
      </w:rPr>
    </w:lvl>
    <w:lvl w:ilvl="5">
      <w:numFmt w:val="bullet"/>
      <w:lvlText w:val="•"/>
      <w:lvlJc w:val="left"/>
      <w:pPr>
        <w:ind w:left="2319" w:hanging="642"/>
      </w:pPr>
      <w:rPr>
        <w:rFonts w:hint="default"/>
      </w:rPr>
    </w:lvl>
    <w:lvl w:ilvl="6">
      <w:numFmt w:val="bullet"/>
      <w:lvlText w:val="•"/>
      <w:lvlJc w:val="left"/>
      <w:pPr>
        <w:ind w:left="2684" w:hanging="642"/>
      </w:pPr>
      <w:rPr>
        <w:rFonts w:hint="default"/>
      </w:rPr>
    </w:lvl>
    <w:lvl w:ilvl="7">
      <w:numFmt w:val="bullet"/>
      <w:lvlText w:val="•"/>
      <w:lvlJc w:val="left"/>
      <w:pPr>
        <w:ind w:left="3049" w:hanging="642"/>
      </w:pPr>
      <w:rPr>
        <w:rFonts w:hint="default"/>
      </w:rPr>
    </w:lvl>
    <w:lvl w:ilvl="8">
      <w:numFmt w:val="bullet"/>
      <w:lvlText w:val="•"/>
      <w:lvlJc w:val="left"/>
      <w:pPr>
        <w:ind w:left="3414" w:hanging="642"/>
      </w:pPr>
      <w:rPr>
        <w:rFonts w:hint="default"/>
      </w:rPr>
    </w:lvl>
  </w:abstractNum>
  <w:abstractNum w:abstractNumId="33">
    <w:nsid w:val="75260C85"/>
    <w:multiLevelType w:val="hybridMultilevel"/>
    <w:tmpl w:val="FA205A6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F151946"/>
    <w:multiLevelType w:val="multilevel"/>
    <w:tmpl w:val="85546B30"/>
    <w:lvl w:ilvl="0">
      <w:start w:val="1"/>
      <w:numFmt w:val="decimal"/>
      <w:lvlText w:val="3.%1"/>
      <w:lvlJc w:val="right"/>
      <w:pPr>
        <w:ind w:left="720"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1"/>
  </w:num>
  <w:num w:numId="2">
    <w:abstractNumId w:val="6"/>
  </w:num>
  <w:num w:numId="3">
    <w:abstractNumId w:val="14"/>
  </w:num>
  <w:num w:numId="4">
    <w:abstractNumId w:val="28"/>
  </w:num>
  <w:num w:numId="5">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6">
    <w:abstractNumId w:val="4"/>
  </w:num>
  <w:num w:numId="7">
    <w:abstractNumId w:val="4"/>
    <w:lvlOverride w:ilvl="0">
      <w:lvl w:ilvl="0">
        <w:start w:val="1"/>
        <w:numFmt w:val="decimal"/>
        <w:lvlText w:val="%1."/>
        <w:legacy w:legacy="1" w:legacySpace="0" w:legacyIndent="360"/>
        <w:lvlJc w:val="left"/>
        <w:pPr>
          <w:ind w:left="360" w:hanging="360"/>
        </w:pPr>
      </w:lvl>
    </w:lvlOverride>
  </w:num>
  <w:num w:numId="8">
    <w:abstractNumId w:val="2"/>
  </w:num>
  <w:num w:numId="9">
    <w:abstractNumId w:val="13"/>
  </w:num>
  <w:num w:numId="10">
    <w:abstractNumId w:val="33"/>
  </w:num>
  <w:num w:numId="11">
    <w:abstractNumId w:val="15"/>
  </w:num>
  <w:num w:numId="12">
    <w:abstractNumId w:val="12"/>
  </w:num>
  <w:num w:numId="13">
    <w:abstractNumId w:val="25"/>
  </w:num>
  <w:num w:numId="14">
    <w:abstractNumId w:val="29"/>
  </w:num>
  <w:num w:numId="15">
    <w:abstractNumId w:val="32"/>
  </w:num>
  <w:num w:numId="16">
    <w:abstractNumId w:val="31"/>
  </w:num>
  <w:num w:numId="17">
    <w:abstractNumId w:val="31"/>
    <w:lvlOverride w:ilvl="0">
      <w:lvl w:ilvl="0">
        <w:start w:val="1"/>
        <w:numFmt w:val="decimal"/>
        <w:lvlText w:val="1.%1"/>
        <w:lvlJc w:val="right"/>
        <w:pPr>
          <w:ind w:left="720" w:hanging="504"/>
        </w:pPr>
        <w:rPr>
          <w:rFonts w:hint="default"/>
          <w:i w:val="0"/>
        </w:rPr>
      </w:lvl>
    </w:lvlOverride>
  </w:num>
  <w:num w:numId="18">
    <w:abstractNumId w:val="8"/>
  </w:num>
  <w:num w:numId="19">
    <w:abstractNumId w:val="23"/>
  </w:num>
  <w:num w:numId="20">
    <w:abstractNumId w:val="10"/>
  </w:num>
  <w:num w:numId="21">
    <w:abstractNumId w:val="22"/>
  </w:num>
  <w:num w:numId="22">
    <w:abstractNumId w:val="5"/>
  </w:num>
  <w:num w:numId="23">
    <w:abstractNumId w:val="11"/>
  </w:num>
  <w:num w:numId="24">
    <w:abstractNumId w:val="24"/>
  </w:num>
  <w:num w:numId="25">
    <w:abstractNumId w:val="16"/>
  </w:num>
  <w:num w:numId="26">
    <w:abstractNumId w:val="18"/>
  </w:num>
  <w:num w:numId="27">
    <w:abstractNumId w:val="7"/>
  </w:num>
  <w:num w:numId="28">
    <w:abstractNumId w:val="30"/>
  </w:num>
  <w:num w:numId="29">
    <w:abstractNumId w:val="1"/>
  </w:num>
  <w:num w:numId="30">
    <w:abstractNumId w:val="17"/>
  </w:num>
  <w:num w:numId="31">
    <w:abstractNumId w:val="27"/>
  </w:num>
  <w:num w:numId="32">
    <w:abstractNumId w:val="3"/>
  </w:num>
  <w:num w:numId="33">
    <w:abstractNumId w:val="19"/>
  </w:num>
  <w:num w:numId="34">
    <w:abstractNumId w:val="34"/>
  </w:num>
  <w:num w:numId="35">
    <w:abstractNumId w:val="20"/>
  </w:num>
  <w:num w:numId="36">
    <w:abstractNumId w:val="26"/>
  </w:num>
  <w:num w:numId="37">
    <w:abstractNumId w:val="9"/>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1">
    <w15:presenceInfo w15:providerId="None" w15:userId="User 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3D6"/>
    <w:rsid w:val="00007C8C"/>
    <w:rsid w:val="00015B6D"/>
    <w:rsid w:val="000413EE"/>
    <w:rsid w:val="00063632"/>
    <w:rsid w:val="00084C8C"/>
    <w:rsid w:val="00086775"/>
    <w:rsid w:val="000A181D"/>
    <w:rsid w:val="000A19ED"/>
    <w:rsid w:val="000A7727"/>
    <w:rsid w:val="000C0719"/>
    <w:rsid w:val="000C1B31"/>
    <w:rsid w:val="000C1C2C"/>
    <w:rsid w:val="000C70AE"/>
    <w:rsid w:val="000E0828"/>
    <w:rsid w:val="000F0917"/>
    <w:rsid w:val="00105791"/>
    <w:rsid w:val="00113D61"/>
    <w:rsid w:val="00117FBB"/>
    <w:rsid w:val="001223E1"/>
    <w:rsid w:val="0012533F"/>
    <w:rsid w:val="00136AE7"/>
    <w:rsid w:val="00140565"/>
    <w:rsid w:val="00141551"/>
    <w:rsid w:val="001528C4"/>
    <w:rsid w:val="0016039E"/>
    <w:rsid w:val="00164C81"/>
    <w:rsid w:val="00167ECF"/>
    <w:rsid w:val="00186C45"/>
    <w:rsid w:val="00191C37"/>
    <w:rsid w:val="001C4D9C"/>
    <w:rsid w:val="001C6017"/>
    <w:rsid w:val="001C7105"/>
    <w:rsid w:val="001C769F"/>
    <w:rsid w:val="001E2959"/>
    <w:rsid w:val="002442FF"/>
    <w:rsid w:val="002556E9"/>
    <w:rsid w:val="00256E19"/>
    <w:rsid w:val="0027266F"/>
    <w:rsid w:val="00273D6B"/>
    <w:rsid w:val="0028504D"/>
    <w:rsid w:val="00291E66"/>
    <w:rsid w:val="002B6605"/>
    <w:rsid w:val="002C1EE4"/>
    <w:rsid w:val="002D040B"/>
    <w:rsid w:val="002D0556"/>
    <w:rsid w:val="002F3BDD"/>
    <w:rsid w:val="002F5B8D"/>
    <w:rsid w:val="00301753"/>
    <w:rsid w:val="00311D34"/>
    <w:rsid w:val="00317873"/>
    <w:rsid w:val="00317D99"/>
    <w:rsid w:val="00350475"/>
    <w:rsid w:val="003643AA"/>
    <w:rsid w:val="0038290D"/>
    <w:rsid w:val="003908CC"/>
    <w:rsid w:val="003923D3"/>
    <w:rsid w:val="003A5EFC"/>
    <w:rsid w:val="003A6FC1"/>
    <w:rsid w:val="003C279C"/>
    <w:rsid w:val="003C62A6"/>
    <w:rsid w:val="003D2476"/>
    <w:rsid w:val="003D38AB"/>
    <w:rsid w:val="003E44C9"/>
    <w:rsid w:val="0041794E"/>
    <w:rsid w:val="004432DA"/>
    <w:rsid w:val="00460EB8"/>
    <w:rsid w:val="004709BB"/>
    <w:rsid w:val="004715AE"/>
    <w:rsid w:val="0047422B"/>
    <w:rsid w:val="004A0B23"/>
    <w:rsid w:val="004B31C8"/>
    <w:rsid w:val="004C57DF"/>
    <w:rsid w:val="004E7B2D"/>
    <w:rsid w:val="004F194A"/>
    <w:rsid w:val="004F1C5A"/>
    <w:rsid w:val="004F29F7"/>
    <w:rsid w:val="00512F8A"/>
    <w:rsid w:val="00513043"/>
    <w:rsid w:val="0052300C"/>
    <w:rsid w:val="0052408C"/>
    <w:rsid w:val="005309F0"/>
    <w:rsid w:val="005319E9"/>
    <w:rsid w:val="00533CC2"/>
    <w:rsid w:val="005345EE"/>
    <w:rsid w:val="00535763"/>
    <w:rsid w:val="005431F6"/>
    <w:rsid w:val="00544AE7"/>
    <w:rsid w:val="00556DFA"/>
    <w:rsid w:val="00563F85"/>
    <w:rsid w:val="005741EC"/>
    <w:rsid w:val="005829D9"/>
    <w:rsid w:val="0059766B"/>
    <w:rsid w:val="005B2811"/>
    <w:rsid w:val="005E036C"/>
    <w:rsid w:val="005E0461"/>
    <w:rsid w:val="005E09BF"/>
    <w:rsid w:val="005E526E"/>
    <w:rsid w:val="005F0A73"/>
    <w:rsid w:val="0060145E"/>
    <w:rsid w:val="00653805"/>
    <w:rsid w:val="0066558B"/>
    <w:rsid w:val="00670776"/>
    <w:rsid w:val="006960A6"/>
    <w:rsid w:val="006A064E"/>
    <w:rsid w:val="006B2493"/>
    <w:rsid w:val="006C7BCA"/>
    <w:rsid w:val="006D4F57"/>
    <w:rsid w:val="006F1CE7"/>
    <w:rsid w:val="006F241F"/>
    <w:rsid w:val="006F39B6"/>
    <w:rsid w:val="00704774"/>
    <w:rsid w:val="0071419E"/>
    <w:rsid w:val="00725117"/>
    <w:rsid w:val="007260BF"/>
    <w:rsid w:val="00727FEF"/>
    <w:rsid w:val="0074498A"/>
    <w:rsid w:val="0075225D"/>
    <w:rsid w:val="0076607B"/>
    <w:rsid w:val="00772CAC"/>
    <w:rsid w:val="00776759"/>
    <w:rsid w:val="0077735D"/>
    <w:rsid w:val="00777BAD"/>
    <w:rsid w:val="00785F6F"/>
    <w:rsid w:val="00786AFE"/>
    <w:rsid w:val="00792C24"/>
    <w:rsid w:val="007B31F4"/>
    <w:rsid w:val="00801ABA"/>
    <w:rsid w:val="00811219"/>
    <w:rsid w:val="00813771"/>
    <w:rsid w:val="0081502F"/>
    <w:rsid w:val="00826449"/>
    <w:rsid w:val="00830116"/>
    <w:rsid w:val="008303D4"/>
    <w:rsid w:val="00835EB8"/>
    <w:rsid w:val="00836FAA"/>
    <w:rsid w:val="00844972"/>
    <w:rsid w:val="008513D6"/>
    <w:rsid w:val="008544DC"/>
    <w:rsid w:val="00854A97"/>
    <w:rsid w:val="008612F2"/>
    <w:rsid w:val="008622FA"/>
    <w:rsid w:val="00867C8E"/>
    <w:rsid w:val="00873F08"/>
    <w:rsid w:val="0087666F"/>
    <w:rsid w:val="00887C3F"/>
    <w:rsid w:val="008A0394"/>
    <w:rsid w:val="008A0F71"/>
    <w:rsid w:val="008A3170"/>
    <w:rsid w:val="008E11A5"/>
    <w:rsid w:val="008E324B"/>
    <w:rsid w:val="008F726A"/>
    <w:rsid w:val="00925BCB"/>
    <w:rsid w:val="009462BE"/>
    <w:rsid w:val="009462FB"/>
    <w:rsid w:val="009550E3"/>
    <w:rsid w:val="00970055"/>
    <w:rsid w:val="00973BD6"/>
    <w:rsid w:val="00985828"/>
    <w:rsid w:val="00987B6E"/>
    <w:rsid w:val="009909AA"/>
    <w:rsid w:val="00994E1F"/>
    <w:rsid w:val="009A7699"/>
    <w:rsid w:val="009A7DEC"/>
    <w:rsid w:val="009B56A2"/>
    <w:rsid w:val="00A37741"/>
    <w:rsid w:val="00A531AC"/>
    <w:rsid w:val="00A541EE"/>
    <w:rsid w:val="00A62C49"/>
    <w:rsid w:val="00A77F6C"/>
    <w:rsid w:val="00A9630D"/>
    <w:rsid w:val="00B07807"/>
    <w:rsid w:val="00B20FAB"/>
    <w:rsid w:val="00B51DF1"/>
    <w:rsid w:val="00B62800"/>
    <w:rsid w:val="00B9536F"/>
    <w:rsid w:val="00BA1174"/>
    <w:rsid w:val="00BB5ED9"/>
    <w:rsid w:val="00BD0B60"/>
    <w:rsid w:val="00BD0FBA"/>
    <w:rsid w:val="00BF18F8"/>
    <w:rsid w:val="00C047A1"/>
    <w:rsid w:val="00C25D9C"/>
    <w:rsid w:val="00C310AC"/>
    <w:rsid w:val="00C36DA8"/>
    <w:rsid w:val="00C668E4"/>
    <w:rsid w:val="00C75769"/>
    <w:rsid w:val="00C84570"/>
    <w:rsid w:val="00D05441"/>
    <w:rsid w:val="00D213BE"/>
    <w:rsid w:val="00D2301B"/>
    <w:rsid w:val="00D46632"/>
    <w:rsid w:val="00D46934"/>
    <w:rsid w:val="00D74AF6"/>
    <w:rsid w:val="00D75CB6"/>
    <w:rsid w:val="00D8089C"/>
    <w:rsid w:val="00D912F9"/>
    <w:rsid w:val="00D919D2"/>
    <w:rsid w:val="00D946AC"/>
    <w:rsid w:val="00DC197B"/>
    <w:rsid w:val="00DD56CC"/>
    <w:rsid w:val="00E0016A"/>
    <w:rsid w:val="00E00E12"/>
    <w:rsid w:val="00E0693B"/>
    <w:rsid w:val="00E118ED"/>
    <w:rsid w:val="00E45C6A"/>
    <w:rsid w:val="00E60C0B"/>
    <w:rsid w:val="00E6152F"/>
    <w:rsid w:val="00E647E2"/>
    <w:rsid w:val="00E66DC3"/>
    <w:rsid w:val="00E71213"/>
    <w:rsid w:val="00E94EA7"/>
    <w:rsid w:val="00EA5DC6"/>
    <w:rsid w:val="00EA7557"/>
    <w:rsid w:val="00F002F4"/>
    <w:rsid w:val="00F047D4"/>
    <w:rsid w:val="00F153EF"/>
    <w:rsid w:val="00F40552"/>
    <w:rsid w:val="00F439DF"/>
    <w:rsid w:val="00F62CD6"/>
    <w:rsid w:val="00FA1153"/>
    <w:rsid w:val="00FC3DF0"/>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49C90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F18F8"/>
    <w:pPr>
      <w:spacing w:before="120" w:after="120"/>
    </w:pPr>
  </w:style>
  <w:style w:type="paragraph" w:styleId="Heading1">
    <w:name w:val="heading 1"/>
    <w:basedOn w:val="Normal"/>
    <w:next w:val="Normal"/>
    <w:link w:val="Heading1Char"/>
    <w:autoRedefine/>
    <w:uiPriority w:val="9"/>
    <w:qFormat/>
    <w:rsid w:val="00105791"/>
    <w:pPr>
      <w:keepNext/>
      <w:keepLines/>
      <w:spacing w:before="240"/>
      <w:ind w:left="360"/>
      <w:jc w:val="center"/>
      <w:outlineLvl w:val="0"/>
    </w:pPr>
    <w:rPr>
      <w:rFonts w:ascii="Times New Roman" w:eastAsiaTheme="majorEastAsia" w:hAnsi="Times New Roman"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5791"/>
    <w:rPr>
      <w:rFonts w:ascii="Times New Roman" w:eastAsiaTheme="majorEastAsia" w:hAnsi="Times New Roman" w:cs="Times New Roman"/>
      <w:i/>
    </w:rPr>
  </w:style>
  <w:style w:type="paragraph" w:styleId="ListParagraph">
    <w:name w:val="List Paragraph"/>
    <w:basedOn w:val="Normal"/>
    <w:uiPriority w:val="1"/>
    <w:qFormat/>
    <w:rsid w:val="006D4F57"/>
    <w:pPr>
      <w:ind w:left="720"/>
      <w:contextualSpacing/>
    </w:pPr>
  </w:style>
  <w:style w:type="paragraph" w:styleId="FootnoteText">
    <w:name w:val="footnote text"/>
    <w:basedOn w:val="Normal"/>
    <w:link w:val="FootnoteTextChar"/>
    <w:uiPriority w:val="99"/>
    <w:unhideWhenUsed/>
    <w:rsid w:val="006B2493"/>
  </w:style>
  <w:style w:type="character" w:customStyle="1" w:styleId="FootnoteTextChar">
    <w:name w:val="Footnote Text Char"/>
    <w:basedOn w:val="DefaultParagraphFont"/>
    <w:link w:val="FootnoteText"/>
    <w:uiPriority w:val="99"/>
    <w:rsid w:val="006B2493"/>
  </w:style>
  <w:style w:type="character" w:styleId="FootnoteReference">
    <w:name w:val="footnote reference"/>
    <w:basedOn w:val="DefaultParagraphFont"/>
    <w:uiPriority w:val="99"/>
    <w:unhideWhenUsed/>
    <w:rsid w:val="006B2493"/>
    <w:rPr>
      <w:vertAlign w:val="superscript"/>
    </w:rPr>
  </w:style>
  <w:style w:type="character" w:styleId="PlaceholderText">
    <w:name w:val="Placeholder Text"/>
    <w:basedOn w:val="DefaultParagraphFont"/>
    <w:uiPriority w:val="99"/>
    <w:semiHidden/>
    <w:rsid w:val="00C84570"/>
    <w:rPr>
      <w:color w:val="808080"/>
    </w:rPr>
  </w:style>
  <w:style w:type="paragraph" w:styleId="BodyTextIndent">
    <w:name w:val="Body Text Indent"/>
    <w:basedOn w:val="Normal"/>
    <w:link w:val="BodyTextIndentChar"/>
    <w:rsid w:val="0028504D"/>
    <w:pPr>
      <w:spacing w:before="0" w:after="0"/>
      <w:ind w:left="1080" w:hanging="360"/>
    </w:pPr>
    <w:rPr>
      <w:rFonts w:ascii="Times New Roman" w:eastAsia="Times New Roman" w:hAnsi="Times New Roman" w:cs="Times New Roman"/>
      <w:szCs w:val="20"/>
      <w:lang w:eastAsia="ko-KR"/>
    </w:rPr>
  </w:style>
  <w:style w:type="character" w:customStyle="1" w:styleId="BodyTextIndentChar">
    <w:name w:val="Body Text Indent Char"/>
    <w:basedOn w:val="DefaultParagraphFont"/>
    <w:link w:val="BodyTextIndent"/>
    <w:rsid w:val="0028504D"/>
    <w:rPr>
      <w:rFonts w:ascii="Times New Roman" w:eastAsia="Times New Roman" w:hAnsi="Times New Roman" w:cs="Times New Roman"/>
      <w:szCs w:val="20"/>
      <w:lang w:eastAsia="ko-KR"/>
    </w:rPr>
  </w:style>
  <w:style w:type="paragraph" w:styleId="BodyText">
    <w:name w:val="Body Text"/>
    <w:basedOn w:val="Normal"/>
    <w:link w:val="BodyTextChar"/>
    <w:rsid w:val="0028504D"/>
    <w:pPr>
      <w:spacing w:before="0" w:after="0"/>
      <w:jc w:val="both"/>
    </w:pPr>
    <w:rPr>
      <w:rFonts w:ascii="Times New Roman" w:eastAsia="Times New Roman" w:hAnsi="Times New Roman" w:cs="Times New Roman"/>
      <w:sz w:val="22"/>
      <w:szCs w:val="20"/>
      <w:lang w:eastAsia="ko-KR"/>
    </w:rPr>
  </w:style>
  <w:style w:type="character" w:customStyle="1" w:styleId="BodyTextChar">
    <w:name w:val="Body Text Char"/>
    <w:basedOn w:val="DefaultParagraphFont"/>
    <w:link w:val="BodyText"/>
    <w:rsid w:val="0028504D"/>
    <w:rPr>
      <w:rFonts w:ascii="Times New Roman" w:eastAsia="Times New Roman" w:hAnsi="Times New Roman" w:cs="Times New Roman"/>
      <w:sz w:val="22"/>
      <w:szCs w:val="20"/>
      <w:lang w:eastAsia="ko-KR"/>
    </w:rPr>
  </w:style>
  <w:style w:type="paragraph" w:styleId="BodyTextIndent3">
    <w:name w:val="Body Text Indent 3"/>
    <w:basedOn w:val="Normal"/>
    <w:link w:val="BodyTextIndent3Char"/>
    <w:uiPriority w:val="99"/>
    <w:unhideWhenUsed/>
    <w:rsid w:val="0016039E"/>
    <w:pPr>
      <w:ind w:left="360"/>
    </w:pPr>
    <w:rPr>
      <w:sz w:val="16"/>
      <w:szCs w:val="16"/>
    </w:rPr>
  </w:style>
  <w:style w:type="character" w:customStyle="1" w:styleId="BodyTextIndent3Char">
    <w:name w:val="Body Text Indent 3 Char"/>
    <w:basedOn w:val="DefaultParagraphFont"/>
    <w:link w:val="BodyTextIndent3"/>
    <w:uiPriority w:val="99"/>
    <w:rsid w:val="0016039E"/>
    <w:rPr>
      <w:sz w:val="16"/>
      <w:szCs w:val="16"/>
    </w:rPr>
  </w:style>
  <w:style w:type="character" w:styleId="CommentReference">
    <w:name w:val="annotation reference"/>
    <w:basedOn w:val="DefaultParagraphFont"/>
    <w:uiPriority w:val="99"/>
    <w:semiHidden/>
    <w:unhideWhenUsed/>
    <w:rsid w:val="00C310AC"/>
    <w:rPr>
      <w:sz w:val="18"/>
      <w:szCs w:val="18"/>
    </w:rPr>
  </w:style>
  <w:style w:type="paragraph" w:styleId="CommentText">
    <w:name w:val="annotation text"/>
    <w:basedOn w:val="Normal"/>
    <w:link w:val="CommentTextChar"/>
    <w:uiPriority w:val="99"/>
    <w:semiHidden/>
    <w:unhideWhenUsed/>
    <w:rsid w:val="00C310AC"/>
  </w:style>
  <w:style w:type="character" w:customStyle="1" w:styleId="CommentTextChar">
    <w:name w:val="Comment Text Char"/>
    <w:basedOn w:val="DefaultParagraphFont"/>
    <w:link w:val="CommentText"/>
    <w:uiPriority w:val="99"/>
    <w:semiHidden/>
    <w:rsid w:val="00C310AC"/>
  </w:style>
  <w:style w:type="paragraph" w:styleId="CommentSubject">
    <w:name w:val="annotation subject"/>
    <w:basedOn w:val="CommentText"/>
    <w:next w:val="CommentText"/>
    <w:link w:val="CommentSubjectChar"/>
    <w:uiPriority w:val="99"/>
    <w:semiHidden/>
    <w:unhideWhenUsed/>
    <w:rsid w:val="00C310AC"/>
    <w:rPr>
      <w:b/>
      <w:bCs/>
      <w:sz w:val="20"/>
      <w:szCs w:val="20"/>
    </w:rPr>
  </w:style>
  <w:style w:type="character" w:customStyle="1" w:styleId="CommentSubjectChar">
    <w:name w:val="Comment Subject Char"/>
    <w:basedOn w:val="CommentTextChar"/>
    <w:link w:val="CommentSubject"/>
    <w:uiPriority w:val="99"/>
    <w:semiHidden/>
    <w:rsid w:val="00C310AC"/>
    <w:rPr>
      <w:b/>
      <w:bCs/>
      <w:sz w:val="20"/>
      <w:szCs w:val="20"/>
    </w:rPr>
  </w:style>
  <w:style w:type="paragraph" w:styleId="BalloonText">
    <w:name w:val="Balloon Text"/>
    <w:basedOn w:val="Normal"/>
    <w:link w:val="BalloonTextChar"/>
    <w:uiPriority w:val="99"/>
    <w:semiHidden/>
    <w:unhideWhenUsed/>
    <w:rsid w:val="00C310AC"/>
    <w:pPr>
      <w:spacing w:before="0"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310AC"/>
    <w:rPr>
      <w:rFonts w:ascii="Times New Roman" w:hAnsi="Times New Roman" w:cs="Times New Roman"/>
      <w:sz w:val="18"/>
      <w:szCs w:val="18"/>
    </w:rPr>
  </w:style>
  <w:style w:type="paragraph" w:styleId="TOC5">
    <w:name w:val="toc 5"/>
    <w:basedOn w:val="Normal"/>
    <w:next w:val="Normal"/>
    <w:autoRedefine/>
    <w:semiHidden/>
    <w:rsid w:val="00813771"/>
    <w:pPr>
      <w:widowControl w:val="0"/>
      <w:tabs>
        <w:tab w:val="right" w:leader="dot" w:pos="9360"/>
      </w:tabs>
      <w:suppressAutoHyphens/>
      <w:autoSpaceDE w:val="0"/>
      <w:autoSpaceDN w:val="0"/>
      <w:adjustRightInd w:val="0"/>
      <w:spacing w:before="0" w:after="0" w:line="240" w:lineRule="atLeast"/>
      <w:ind w:left="3600" w:right="720" w:hanging="720"/>
    </w:pPr>
    <w:rPr>
      <w:rFonts w:ascii="Courier New" w:eastAsia="Times New Roman" w:hAnsi="Courier New" w:cs="Courier New"/>
    </w:rPr>
  </w:style>
  <w:style w:type="paragraph" w:styleId="TOAHeading">
    <w:name w:val="toa heading"/>
    <w:basedOn w:val="Normal"/>
    <w:next w:val="Normal"/>
    <w:semiHidden/>
    <w:rsid w:val="00813771"/>
    <w:pPr>
      <w:widowControl w:val="0"/>
      <w:tabs>
        <w:tab w:val="right" w:pos="9360"/>
      </w:tabs>
      <w:suppressAutoHyphens/>
      <w:autoSpaceDE w:val="0"/>
      <w:autoSpaceDN w:val="0"/>
      <w:adjustRightInd w:val="0"/>
      <w:spacing w:before="0" w:after="0" w:line="240" w:lineRule="atLeast"/>
    </w:pPr>
    <w:rPr>
      <w:rFonts w:ascii="Courier New" w:eastAsia="Times New Roman" w:hAnsi="Courier New" w:cs="Courier New"/>
    </w:rPr>
  </w:style>
  <w:style w:type="table" w:styleId="TableGrid">
    <w:name w:val="Table Grid"/>
    <w:basedOn w:val="TableNormal"/>
    <w:uiPriority w:val="39"/>
    <w:rsid w:val="00E45C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125071">
      <w:bodyDiv w:val="1"/>
      <w:marLeft w:val="0"/>
      <w:marRight w:val="0"/>
      <w:marTop w:val="0"/>
      <w:marBottom w:val="0"/>
      <w:divBdr>
        <w:top w:val="none" w:sz="0" w:space="0" w:color="auto"/>
        <w:left w:val="none" w:sz="0" w:space="0" w:color="auto"/>
        <w:bottom w:val="none" w:sz="0" w:space="0" w:color="auto"/>
        <w:right w:val="none" w:sz="0" w:space="0" w:color="auto"/>
      </w:divBdr>
    </w:div>
    <w:div w:id="872116956">
      <w:bodyDiv w:val="1"/>
      <w:marLeft w:val="0"/>
      <w:marRight w:val="0"/>
      <w:marTop w:val="0"/>
      <w:marBottom w:val="0"/>
      <w:divBdr>
        <w:top w:val="none" w:sz="0" w:space="0" w:color="auto"/>
        <w:left w:val="none" w:sz="0" w:space="0" w:color="auto"/>
        <w:bottom w:val="none" w:sz="0" w:space="0" w:color="auto"/>
        <w:right w:val="none" w:sz="0" w:space="0" w:color="auto"/>
      </w:divBdr>
    </w:div>
    <w:div w:id="1238244860">
      <w:bodyDiv w:val="1"/>
      <w:marLeft w:val="0"/>
      <w:marRight w:val="0"/>
      <w:marTop w:val="0"/>
      <w:marBottom w:val="0"/>
      <w:divBdr>
        <w:top w:val="none" w:sz="0" w:space="0" w:color="auto"/>
        <w:left w:val="none" w:sz="0" w:space="0" w:color="auto"/>
        <w:bottom w:val="none" w:sz="0" w:space="0" w:color="auto"/>
        <w:right w:val="none" w:sz="0" w:space="0" w:color="auto"/>
      </w:divBdr>
    </w:div>
    <w:div w:id="1823620722">
      <w:bodyDiv w:val="1"/>
      <w:marLeft w:val="0"/>
      <w:marRight w:val="0"/>
      <w:marTop w:val="0"/>
      <w:marBottom w:val="0"/>
      <w:divBdr>
        <w:top w:val="none" w:sz="0" w:space="0" w:color="auto"/>
        <w:left w:val="none" w:sz="0" w:space="0" w:color="auto"/>
        <w:bottom w:val="none" w:sz="0" w:space="0" w:color="auto"/>
        <w:right w:val="none" w:sz="0" w:space="0" w:color="auto"/>
      </w:divBdr>
    </w:div>
    <w:div w:id="18630861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0.png"/><Relationship Id="rId12" Type="http://schemas.openxmlformats.org/officeDocument/2006/relationships/fontTable" Target="fontTable.xml"/><Relationship Id="rId13" Type="http://schemas.microsoft.com/office/2011/relationships/people" Target="peop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6983EC6-8314-134D-9AAB-572A70384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2510</Words>
  <Characters>14312</Characters>
  <Application>Microsoft Macintosh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16789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1</dc:creator>
  <cp:lastModifiedBy>Amy Barrett</cp:lastModifiedBy>
  <cp:revision>3</cp:revision>
  <cp:lastPrinted>2017-03-09T15:26:00Z</cp:lastPrinted>
  <dcterms:created xsi:type="dcterms:W3CDTF">2017-03-17T20:21:00Z</dcterms:created>
  <dcterms:modified xsi:type="dcterms:W3CDTF">2017-03-17T20:23:00Z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